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367" w:rsidRDefault="00212735">
      <w:pPr>
        <w:pStyle w:val="Default"/>
        <w:spacing w:line="276" w:lineRule="auto"/>
        <w:rPr>
          <w:rFonts w:ascii="Verdana" w:hAnsi="Verdana"/>
          <w:color w:val="0070C0"/>
          <w:sz w:val="28"/>
        </w:rPr>
      </w:pPr>
      <w:r>
        <w:rPr>
          <w:rFonts w:ascii="Verdana" w:hAnsi="Verdana"/>
          <w:b/>
          <w:bCs/>
          <w:color w:val="0070C0"/>
          <w:sz w:val="28"/>
        </w:rPr>
        <w:t xml:space="preserve">1.0  POLICY: Executive Limitations </w:t>
      </w:r>
    </w:p>
    <w:p w:rsidR="006B3367" w:rsidRDefault="006B3367">
      <w:pPr>
        <w:pStyle w:val="Default"/>
        <w:spacing w:line="276" w:lineRule="auto"/>
        <w:rPr>
          <w:rFonts w:ascii="Verdana" w:hAnsi="Verdana"/>
          <w:b/>
          <w:bCs/>
          <w:i/>
          <w:iCs/>
          <w:color w:val="auto"/>
          <w:sz w:val="20"/>
        </w:rPr>
      </w:pPr>
      <w:bookmarkStart w:id="0" w:name="_GoBack"/>
    </w:p>
    <w:bookmarkEnd w:id="0"/>
    <w:p w:rsidR="006B3367" w:rsidRDefault="006B3367">
      <w:pPr>
        <w:pStyle w:val="Default"/>
        <w:spacing w:line="276" w:lineRule="auto"/>
        <w:rPr>
          <w:rFonts w:ascii="Verdana" w:hAnsi="Verdana"/>
          <w:b/>
          <w:bCs/>
          <w:i/>
          <w:iCs/>
          <w:color w:val="auto"/>
          <w:sz w:val="20"/>
        </w:rPr>
      </w:pPr>
    </w:p>
    <w:p w:rsidR="006B3367" w:rsidRDefault="00212735" w:rsidP="00A83557">
      <w:pPr>
        <w:pStyle w:val="Default"/>
        <w:numPr>
          <w:ilvl w:val="1"/>
          <w:numId w:val="1"/>
        </w:numPr>
        <w:spacing w:line="276" w:lineRule="auto"/>
        <w:rPr>
          <w:rFonts w:ascii="Verdana" w:hAnsi="Verdana"/>
          <w:b/>
          <w:bCs/>
          <w:i/>
          <w:iCs/>
          <w:color w:val="auto"/>
          <w:sz w:val="20"/>
        </w:rPr>
      </w:pPr>
      <w:r>
        <w:rPr>
          <w:rFonts w:ascii="Verdana" w:hAnsi="Verdana"/>
          <w:b/>
          <w:bCs/>
          <w:i/>
          <w:iCs/>
          <w:sz w:val="20"/>
        </w:rPr>
        <w:t xml:space="preserve">Global Executive Limitations </w:t>
      </w:r>
    </w:p>
    <w:p w:rsidR="006B3367" w:rsidRDefault="006B3367">
      <w:pPr>
        <w:pStyle w:val="Default"/>
        <w:spacing w:line="276" w:lineRule="auto"/>
        <w:ind w:left="720"/>
        <w:rPr>
          <w:rFonts w:ascii="Verdana" w:hAnsi="Verdana"/>
          <w:color w:val="auto"/>
          <w:sz w:val="20"/>
        </w:rPr>
      </w:pPr>
    </w:p>
    <w:p w:rsidR="006B3367" w:rsidRDefault="00212735">
      <w:pPr>
        <w:rPr>
          <w:rFonts w:ascii="Verdana" w:hAnsi="Verdana"/>
          <w:i/>
          <w:iCs/>
          <w:sz w:val="24"/>
        </w:rPr>
      </w:pPr>
      <w:r>
        <w:rPr>
          <w:rFonts w:ascii="Verdana" w:hAnsi="Verdana"/>
          <w:i/>
          <w:iCs/>
          <w:sz w:val="20"/>
        </w:rPr>
        <w:t xml:space="preserve">The CEO shall not cause or allow any practice, activity, decision, or organisational circumstance that is unlawful, imprudent, inconsistent with, or in violation of commonly accepted business and professional ethics and practices. </w:t>
      </w:r>
    </w:p>
    <w:p w:rsidR="006B3367" w:rsidRDefault="006B3367">
      <w:pPr>
        <w:pStyle w:val="Default"/>
        <w:spacing w:line="276" w:lineRule="auto"/>
        <w:rPr>
          <w:rFonts w:ascii="Verdana" w:hAnsi="Verdana"/>
          <w:b/>
          <w:bCs/>
          <w:i/>
          <w:iCs/>
          <w:color w:val="auto"/>
          <w:sz w:val="20"/>
        </w:rPr>
      </w:pPr>
    </w:p>
    <w:p w:rsidR="006B3367" w:rsidRDefault="00212735">
      <w:pPr>
        <w:pStyle w:val="Default"/>
        <w:spacing w:line="276" w:lineRule="auto"/>
        <w:rPr>
          <w:rFonts w:ascii="Verdana" w:hAnsi="Verdana"/>
          <w:i/>
          <w:iCs/>
          <w:color w:val="auto"/>
          <w:sz w:val="20"/>
        </w:rPr>
      </w:pPr>
      <w:r>
        <w:rPr>
          <w:rFonts w:ascii="Verdana" w:hAnsi="Verdana"/>
          <w:b/>
          <w:bCs/>
          <w:i/>
          <w:iCs/>
          <w:sz w:val="20"/>
        </w:rPr>
        <w:t>1.2 Treatment of clients</w:t>
      </w:r>
      <w:r>
        <w:rPr>
          <w:rFonts w:ascii="Verdana" w:hAnsi="Verdana"/>
          <w:b/>
          <w:bCs/>
          <w:i/>
          <w:iCs/>
          <w:sz w:val="20"/>
        </w:rPr>
        <w:br/>
      </w:r>
    </w:p>
    <w:p w:rsidR="006B3367" w:rsidRDefault="00212735">
      <w:pPr>
        <w:pStyle w:val="Default"/>
        <w:spacing w:line="276" w:lineRule="auto"/>
        <w:rPr>
          <w:rFonts w:ascii="Verdana" w:hAnsi="Verdana"/>
          <w:i/>
          <w:iCs/>
          <w:color w:val="auto"/>
          <w:sz w:val="20"/>
        </w:rPr>
      </w:pPr>
      <w:r>
        <w:rPr>
          <w:rFonts w:ascii="Verdana" w:hAnsi="Verdana"/>
          <w:i/>
          <w:iCs/>
          <w:sz w:val="20"/>
        </w:rPr>
        <w:t xml:space="preserve">With respect to interactions with clients and potential clients the CEO will not cause or allow conditions, services, or decisions that are unfair, unsafe, nor fail to reflect our formal values. </w:t>
      </w:r>
    </w:p>
    <w:p w:rsidR="006B3367" w:rsidRDefault="006B3367">
      <w:pPr>
        <w:rPr>
          <w:rFonts w:ascii="Verdana" w:hAnsi="Verdana"/>
          <w:i/>
          <w:iCs/>
          <w:sz w:val="20"/>
        </w:rPr>
      </w:pPr>
    </w:p>
    <w:p w:rsidR="006B3367" w:rsidRDefault="00212735">
      <w:pPr>
        <w:rPr>
          <w:rFonts w:ascii="Verdana" w:hAnsi="Verdana"/>
          <w:iCs/>
          <w:sz w:val="20"/>
        </w:rPr>
      </w:pPr>
      <w:r>
        <w:rPr>
          <w:rFonts w:ascii="Verdana" w:hAnsi="Verdana"/>
          <w:iCs/>
          <w:sz w:val="20"/>
        </w:rPr>
        <w:t>The CEO will not fail</w:t>
      </w:r>
      <w:ins w:id="1" w:author="Cam" w:date="2012-08-03T09:28:00Z">
        <w:r w:rsidR="0041073C">
          <w:rPr>
            <w:rFonts w:ascii="Verdana" w:hAnsi="Verdana"/>
            <w:iCs/>
            <w:sz w:val="20"/>
          </w:rPr>
          <w:t>:</w:t>
        </w:r>
      </w:ins>
    </w:p>
    <w:p w:rsidR="006B3367" w:rsidRDefault="00212735" w:rsidP="00A83557">
      <w:pPr>
        <w:numPr>
          <w:ilvl w:val="0"/>
          <w:numId w:val="7"/>
        </w:numPr>
        <w:rPr>
          <w:rFonts w:ascii="Verdana" w:hAnsi="Verdana"/>
          <w:iCs/>
          <w:sz w:val="20"/>
          <w:u w:val="single"/>
        </w:rPr>
      </w:pPr>
      <w:r>
        <w:rPr>
          <w:rFonts w:ascii="Verdana" w:hAnsi="Verdana"/>
          <w:iCs/>
          <w:sz w:val="20"/>
        </w:rPr>
        <w:t>To ensure that client expectations and obligations are detailed in formal service level agreements and that these agreements are fulfilled (Policy to be in effect by January 2013)</w:t>
      </w:r>
    </w:p>
    <w:p w:rsidR="006B3367" w:rsidRDefault="00212735" w:rsidP="00A83557">
      <w:pPr>
        <w:numPr>
          <w:ilvl w:val="0"/>
          <w:numId w:val="7"/>
        </w:numPr>
        <w:rPr>
          <w:rFonts w:ascii="Verdana" w:hAnsi="Verdana"/>
          <w:i/>
          <w:iCs/>
          <w:sz w:val="20"/>
          <w:u w:val="single"/>
        </w:rPr>
      </w:pPr>
      <w:r>
        <w:rPr>
          <w:rFonts w:ascii="Verdana" w:hAnsi="Verdana"/>
          <w:iCs/>
          <w:sz w:val="20"/>
        </w:rPr>
        <w:t>To assess client satisfaction in terms of their service level agreements at least annually and to proactively address any concerns</w:t>
      </w:r>
    </w:p>
    <w:p w:rsidR="006B3367" w:rsidRDefault="00BD1F52" w:rsidP="00A83557">
      <w:pPr>
        <w:numPr>
          <w:ilvl w:val="0"/>
          <w:numId w:val="7"/>
        </w:numPr>
        <w:rPr>
          <w:rFonts w:ascii="Verdana" w:hAnsi="Verdana"/>
          <w:i/>
          <w:iCs/>
          <w:sz w:val="20"/>
          <w:u w:val="single"/>
        </w:rPr>
      </w:pPr>
      <w:ins w:id="2" w:author="Cam" w:date="2012-08-03T10:04:00Z">
        <w:r>
          <w:rPr>
            <w:rFonts w:ascii="Verdana" w:hAnsi="Verdana"/>
            <w:iCs/>
            <w:sz w:val="20"/>
          </w:rPr>
          <w:t>To p</w:t>
        </w:r>
      </w:ins>
      <w:del w:id="3" w:author="Cam" w:date="2012-08-03T10:04:00Z">
        <w:r w:rsidR="00212735" w:rsidDel="00BD1F52">
          <w:rPr>
            <w:rFonts w:ascii="Verdana" w:hAnsi="Verdana"/>
            <w:iCs/>
            <w:sz w:val="20"/>
          </w:rPr>
          <w:delText>P</w:delText>
        </w:r>
      </w:del>
      <w:r w:rsidR="00212735">
        <w:rPr>
          <w:rFonts w:ascii="Verdana" w:hAnsi="Verdana"/>
          <w:iCs/>
          <w:sz w:val="20"/>
        </w:rPr>
        <w:t>rotect client information and data in keeping with the provisions of the Privacy Act</w:t>
      </w:r>
    </w:p>
    <w:p w:rsidR="006B3367" w:rsidRDefault="00BD1F52" w:rsidP="00A83557">
      <w:pPr>
        <w:numPr>
          <w:ilvl w:val="0"/>
          <w:numId w:val="7"/>
        </w:numPr>
        <w:rPr>
          <w:rFonts w:ascii="Verdana" w:hAnsi="Verdana"/>
          <w:i/>
          <w:iCs/>
          <w:sz w:val="20"/>
          <w:u w:val="single"/>
        </w:rPr>
      </w:pPr>
      <w:ins w:id="4" w:author="Cam" w:date="2012-08-03T10:04:00Z">
        <w:r>
          <w:rPr>
            <w:rFonts w:ascii="Verdana" w:hAnsi="Verdana"/>
            <w:iCs/>
            <w:sz w:val="20"/>
          </w:rPr>
          <w:t>T</w:t>
        </w:r>
      </w:ins>
      <w:del w:id="5" w:author="Cam" w:date="2012-08-03T10:04:00Z">
        <w:r w:rsidR="00212735" w:rsidDel="00BD1F52">
          <w:rPr>
            <w:rFonts w:ascii="Verdana" w:hAnsi="Verdana"/>
            <w:iCs/>
            <w:sz w:val="20"/>
          </w:rPr>
          <w:delText>Fail t</w:delText>
        </w:r>
      </w:del>
      <w:r w:rsidR="00212735">
        <w:rPr>
          <w:rFonts w:ascii="Verdana" w:hAnsi="Verdana"/>
          <w:iCs/>
          <w:sz w:val="20"/>
        </w:rPr>
        <w:t>o produce a safe, effective, and quality service when used in accordance with intended usage.</w:t>
      </w:r>
    </w:p>
    <w:p w:rsidR="006B3367" w:rsidRPr="00BD1F52" w:rsidRDefault="00BD1F52" w:rsidP="00A83557">
      <w:pPr>
        <w:numPr>
          <w:ilvl w:val="0"/>
          <w:numId w:val="7"/>
        </w:numPr>
        <w:rPr>
          <w:ins w:id="6" w:author="Cam" w:date="2012-08-03T10:01:00Z"/>
          <w:rFonts w:ascii="Verdana" w:hAnsi="Verdana"/>
          <w:i/>
          <w:iCs/>
          <w:sz w:val="20"/>
          <w:u w:val="single"/>
          <w:rPrChange w:id="7" w:author="Cam" w:date="2012-08-03T10:01:00Z">
            <w:rPr>
              <w:ins w:id="8" w:author="Cam" w:date="2012-08-03T10:01:00Z"/>
              <w:rFonts w:ascii="Verdana" w:hAnsi="Verdana"/>
              <w:iCs/>
              <w:sz w:val="20"/>
            </w:rPr>
          </w:rPrChange>
        </w:rPr>
      </w:pPr>
      <w:ins w:id="9" w:author="Cam" w:date="2012-08-03T10:05:00Z">
        <w:r>
          <w:rPr>
            <w:rFonts w:ascii="Verdana" w:hAnsi="Verdana"/>
            <w:iCs/>
            <w:sz w:val="20"/>
          </w:rPr>
          <w:t>T</w:t>
        </w:r>
      </w:ins>
      <w:del w:id="10" w:author="Cam" w:date="2012-08-03T10:05:00Z">
        <w:r w:rsidR="00212735" w:rsidDel="00BD1F52">
          <w:rPr>
            <w:rFonts w:ascii="Verdana" w:hAnsi="Verdana"/>
            <w:iCs/>
            <w:sz w:val="20"/>
          </w:rPr>
          <w:delText>Fail t</w:delText>
        </w:r>
      </w:del>
      <w:r w:rsidR="00212735">
        <w:rPr>
          <w:rFonts w:ascii="Verdana" w:hAnsi="Verdana"/>
          <w:iCs/>
          <w:sz w:val="20"/>
        </w:rPr>
        <w:t>o provide timely and consistent delivery of service.</w:t>
      </w:r>
    </w:p>
    <w:p w:rsidR="00BD1F52" w:rsidRDefault="00BD1F52" w:rsidP="00A83557">
      <w:pPr>
        <w:numPr>
          <w:ilvl w:val="0"/>
          <w:numId w:val="7"/>
        </w:numPr>
        <w:rPr>
          <w:rFonts w:ascii="Verdana" w:hAnsi="Verdana"/>
          <w:i/>
          <w:iCs/>
          <w:sz w:val="20"/>
          <w:u w:val="single"/>
        </w:rPr>
      </w:pPr>
      <w:commentRangeStart w:id="11"/>
      <w:ins w:id="12" w:author="Cam" w:date="2012-08-03T10:01:00Z">
        <w:r>
          <w:rPr>
            <w:rFonts w:ascii="Verdana" w:hAnsi="Verdana"/>
            <w:iCs/>
            <w:sz w:val="20"/>
          </w:rPr>
          <w:t>6</w:t>
        </w:r>
      </w:ins>
      <w:commentRangeEnd w:id="11"/>
      <w:ins w:id="13" w:author="Cam" w:date="2012-08-03T10:02:00Z">
        <w:r>
          <w:rPr>
            <w:rStyle w:val="CommentReference"/>
          </w:rPr>
          <w:commentReference w:id="11"/>
        </w:r>
      </w:ins>
    </w:p>
    <w:p w:rsidR="006B3367" w:rsidRDefault="0041073C">
      <w:pPr>
        <w:spacing w:after="0"/>
        <w:rPr>
          <w:rFonts w:ascii="Verdana" w:hAnsi="Verdana"/>
          <w:iCs/>
          <w:sz w:val="20"/>
        </w:rPr>
      </w:pPr>
      <w:ins w:id="14" w:author="Cam" w:date="2012-08-03T09:27:00Z">
        <w:r>
          <w:rPr>
            <w:rFonts w:ascii="Verdana" w:hAnsi="Verdana"/>
            <w:b/>
            <w:i/>
            <w:iCs/>
            <w:sz w:val="20"/>
          </w:rPr>
          <w:br/>
        </w:r>
      </w:ins>
      <w:r w:rsidR="00212735">
        <w:rPr>
          <w:rFonts w:ascii="Verdana" w:hAnsi="Verdana"/>
          <w:b/>
          <w:i/>
          <w:iCs/>
          <w:sz w:val="20"/>
        </w:rPr>
        <w:t xml:space="preserve">1.3 Treatment of staff and contractors </w:t>
      </w:r>
      <w:del w:id="15" w:author="Cam" w:date="2012-08-03T09:28:00Z">
        <w:r w:rsidR="00212735" w:rsidDel="0041073C">
          <w:rPr>
            <w:rFonts w:ascii="Verdana" w:hAnsi="Verdana"/>
            <w:b/>
            <w:i/>
            <w:iCs/>
            <w:sz w:val="20"/>
          </w:rPr>
          <w:delText> </w:delText>
        </w:r>
      </w:del>
      <w:ins w:id="16" w:author="Cam" w:date="2012-08-03T09:27:00Z">
        <w:r>
          <w:rPr>
            <w:rFonts w:ascii="Verdana" w:hAnsi="Verdana"/>
            <w:b/>
            <w:i/>
            <w:iCs/>
            <w:sz w:val="20"/>
          </w:rPr>
          <w:br/>
        </w:r>
      </w:ins>
    </w:p>
    <w:p w:rsidR="006B3367" w:rsidRDefault="00212735">
      <w:pPr>
        <w:spacing w:after="0"/>
        <w:rPr>
          <w:rFonts w:ascii="Verdana" w:hAnsi="Verdana"/>
          <w:iCs/>
          <w:sz w:val="20"/>
        </w:rPr>
      </w:pPr>
      <w:r>
        <w:rPr>
          <w:rFonts w:ascii="Verdana" w:hAnsi="Verdana"/>
          <w:i/>
          <w:iCs/>
          <w:sz w:val="20"/>
        </w:rPr>
        <w:t xml:space="preserve">With respect to the treatment of staff, the CEO will not cause or allow conditions that are unsafe, unfair, undignified, disorganised or unclear. </w:t>
      </w:r>
    </w:p>
    <w:p w:rsidR="006B3367" w:rsidRDefault="006B3367">
      <w:pPr>
        <w:spacing w:after="0"/>
        <w:rPr>
          <w:rFonts w:ascii="Verdana" w:hAnsi="Verdana"/>
          <w:iCs/>
          <w:sz w:val="20"/>
        </w:rPr>
      </w:pPr>
    </w:p>
    <w:p w:rsidR="006B3367" w:rsidRDefault="00212735">
      <w:pPr>
        <w:spacing w:after="0"/>
        <w:rPr>
          <w:rFonts w:ascii="Verdana" w:hAnsi="Verdana"/>
          <w:iCs/>
          <w:sz w:val="20"/>
        </w:rPr>
      </w:pPr>
      <w:r>
        <w:rPr>
          <w:rFonts w:ascii="Verdana" w:hAnsi="Verdana"/>
          <w:iCs/>
          <w:sz w:val="20"/>
        </w:rPr>
        <w:t xml:space="preserve">The CEO will not: </w:t>
      </w:r>
      <w:ins w:id="17" w:author="Cam" w:date="2012-08-03T09:28:00Z">
        <w:r w:rsidR="0041073C">
          <w:rPr>
            <w:rFonts w:ascii="Verdana" w:hAnsi="Verdana"/>
            <w:iCs/>
            <w:sz w:val="20"/>
          </w:rPr>
          <w:br/>
        </w:r>
      </w:ins>
    </w:p>
    <w:p w:rsidR="006B3367" w:rsidRDefault="00212735" w:rsidP="00A83557">
      <w:pPr>
        <w:numPr>
          <w:ilvl w:val="0"/>
          <w:numId w:val="8"/>
        </w:numPr>
        <w:spacing w:after="138"/>
        <w:ind w:left="360"/>
        <w:rPr>
          <w:rFonts w:ascii="Verdana" w:hAnsi="Verdana"/>
          <w:iCs/>
          <w:sz w:val="20"/>
        </w:rPr>
      </w:pPr>
      <w:r>
        <w:rPr>
          <w:rFonts w:ascii="Verdana" w:hAnsi="Verdana"/>
          <w:iCs/>
          <w:sz w:val="20"/>
        </w:rPr>
        <w:t>Operate without written Human Resource (HR) policies that, as a minimum: clarify employment rules for staff; address safety &amp; staff welfare; emergency planning, address ICT &amp; IP; Protected Disclosures and provide for effective handling of grievances.</w:t>
      </w:r>
    </w:p>
    <w:p w:rsidR="006B3367" w:rsidRDefault="00212735" w:rsidP="00A83557">
      <w:pPr>
        <w:numPr>
          <w:ilvl w:val="0"/>
          <w:numId w:val="8"/>
        </w:numPr>
        <w:spacing w:after="138"/>
        <w:ind w:left="360"/>
        <w:rPr>
          <w:rFonts w:ascii="Verdana" w:hAnsi="Verdana"/>
          <w:i/>
          <w:iCs/>
          <w:sz w:val="20"/>
        </w:rPr>
      </w:pPr>
      <w:r>
        <w:rPr>
          <w:rFonts w:ascii="Verdana" w:hAnsi="Verdana"/>
          <w:iCs/>
          <w:sz w:val="20"/>
        </w:rPr>
        <w:t>Prevent staff from taking a grievance to the Board when (i) internal procedures have been exhausted; and (ii) the staff member alleges either that; (a) Board policy has been violated (especially to his or her detriment); or (b) Board policy does not adequately protect his or her rights.</w:t>
      </w:r>
    </w:p>
    <w:p w:rsidR="006B3367" w:rsidRDefault="00212735" w:rsidP="00A83557">
      <w:pPr>
        <w:numPr>
          <w:ilvl w:val="0"/>
          <w:numId w:val="8"/>
        </w:numPr>
        <w:spacing w:after="138"/>
        <w:ind w:left="360"/>
        <w:rPr>
          <w:rFonts w:ascii="Verdana" w:hAnsi="Verdana"/>
          <w:i/>
          <w:iCs/>
          <w:sz w:val="20"/>
        </w:rPr>
      </w:pPr>
      <w:r>
        <w:rPr>
          <w:rFonts w:ascii="Verdana" w:hAnsi="Verdana"/>
          <w:iCs/>
          <w:sz w:val="20"/>
        </w:rPr>
        <w:lastRenderedPageBreak/>
        <w:t xml:space="preserve">Fail to acquaint staff with their rights under this policy. </w:t>
      </w:r>
    </w:p>
    <w:p w:rsidR="006B3367" w:rsidRDefault="006B3367">
      <w:pPr>
        <w:pStyle w:val="Default"/>
        <w:spacing w:line="276" w:lineRule="auto"/>
        <w:rPr>
          <w:rFonts w:ascii="Verdana" w:hAnsi="Verdana"/>
          <w:color w:val="auto"/>
          <w:sz w:val="20"/>
        </w:rPr>
      </w:pPr>
    </w:p>
    <w:p w:rsidR="006B3367" w:rsidRDefault="006B3367">
      <w:pPr>
        <w:pStyle w:val="Default"/>
        <w:spacing w:line="276" w:lineRule="auto"/>
        <w:rPr>
          <w:rFonts w:ascii="Verdana" w:hAnsi="Verdana"/>
          <w:color w:val="auto"/>
          <w:sz w:val="20"/>
        </w:rPr>
      </w:pPr>
    </w:p>
    <w:p w:rsidR="006B3367" w:rsidRDefault="00212735">
      <w:pPr>
        <w:pStyle w:val="Default"/>
        <w:spacing w:line="276" w:lineRule="auto"/>
        <w:rPr>
          <w:rFonts w:ascii="Verdana" w:hAnsi="Verdana"/>
          <w:color w:val="auto"/>
          <w:sz w:val="20"/>
        </w:rPr>
      </w:pPr>
      <w:r>
        <w:rPr>
          <w:rFonts w:ascii="Verdana" w:hAnsi="Verdana"/>
          <w:b/>
          <w:bCs/>
          <w:i/>
          <w:iCs/>
          <w:sz w:val="20"/>
        </w:rPr>
        <w:t xml:space="preserve">1.4 Financial Planning and Budgeting </w:t>
      </w:r>
    </w:p>
    <w:p w:rsidR="006B3367" w:rsidRDefault="006B3367">
      <w:pPr>
        <w:pStyle w:val="Default"/>
        <w:spacing w:line="276" w:lineRule="auto"/>
        <w:rPr>
          <w:rFonts w:ascii="Verdana" w:hAnsi="Verdana"/>
          <w:i/>
          <w:iCs/>
          <w:color w:val="auto"/>
          <w:sz w:val="20"/>
        </w:rPr>
      </w:pPr>
    </w:p>
    <w:p w:rsidR="006B3367" w:rsidRDefault="00212735">
      <w:pPr>
        <w:pStyle w:val="Default"/>
        <w:spacing w:line="276" w:lineRule="auto"/>
        <w:rPr>
          <w:rFonts w:ascii="Verdana" w:hAnsi="Verdana"/>
          <w:color w:val="auto"/>
          <w:sz w:val="20"/>
        </w:rPr>
      </w:pPr>
      <w:r>
        <w:rPr>
          <w:rFonts w:ascii="Verdana" w:hAnsi="Verdana"/>
          <w:i/>
          <w:iCs/>
          <w:sz w:val="20"/>
        </w:rPr>
        <w:t xml:space="preserve">Financial planning for any financial year or the remaining part of any financial year shall not differ substantially from the Board’s Ends priorities, risk financial jeopardy, or fail to take account of a multiyear plan. </w:t>
      </w:r>
    </w:p>
    <w:p w:rsidR="006B3367" w:rsidRDefault="006B3367">
      <w:pPr>
        <w:pStyle w:val="Default"/>
        <w:spacing w:line="276" w:lineRule="auto"/>
        <w:rPr>
          <w:rFonts w:ascii="Verdana" w:hAnsi="Verdana"/>
          <w:color w:val="auto"/>
          <w:sz w:val="20"/>
        </w:rPr>
      </w:pPr>
    </w:p>
    <w:p w:rsidR="006B3367" w:rsidRDefault="00212735">
      <w:pPr>
        <w:pStyle w:val="Default"/>
        <w:spacing w:line="276" w:lineRule="auto"/>
        <w:rPr>
          <w:rFonts w:ascii="Verdana" w:hAnsi="Verdana"/>
          <w:color w:val="auto"/>
          <w:sz w:val="20"/>
        </w:rPr>
      </w:pPr>
      <w:r>
        <w:rPr>
          <w:rFonts w:ascii="Verdana" w:hAnsi="Verdana"/>
          <w:sz w:val="20"/>
        </w:rPr>
        <w:t xml:space="preserve">The CEO will not allow budgeting that: </w:t>
      </w:r>
      <w:ins w:id="18" w:author="Cam" w:date="2012-08-03T09:28:00Z">
        <w:r w:rsidR="0041073C">
          <w:rPr>
            <w:rFonts w:ascii="Verdana" w:hAnsi="Verdana"/>
            <w:sz w:val="20"/>
          </w:rPr>
          <w:br/>
        </w:r>
      </w:ins>
    </w:p>
    <w:p w:rsidR="006B3367" w:rsidRDefault="00212735" w:rsidP="00A83557">
      <w:pPr>
        <w:pStyle w:val="Default"/>
        <w:numPr>
          <w:ilvl w:val="0"/>
          <w:numId w:val="2"/>
        </w:numPr>
        <w:spacing w:line="276" w:lineRule="auto"/>
        <w:rPr>
          <w:rFonts w:ascii="Verdana" w:hAnsi="Verdana"/>
          <w:color w:val="auto"/>
          <w:sz w:val="20"/>
        </w:rPr>
      </w:pPr>
      <w:r>
        <w:rPr>
          <w:rFonts w:ascii="Verdana" w:hAnsi="Verdana"/>
          <w:sz w:val="20"/>
        </w:rPr>
        <w:t xml:space="preserve">Risks incurring those situations or conditions described as unacceptable in the Board policy “Financial Condition and Activities” </w:t>
      </w:r>
      <w:ins w:id="19" w:author="Cam" w:date="2012-08-03T09:29:00Z">
        <w:r w:rsidR="0041073C">
          <w:rPr>
            <w:rFonts w:ascii="Verdana" w:hAnsi="Verdana"/>
            <w:sz w:val="20"/>
          </w:rPr>
          <w:br/>
        </w:r>
      </w:ins>
    </w:p>
    <w:p w:rsidR="006B3367" w:rsidRDefault="00212735" w:rsidP="00A83557">
      <w:pPr>
        <w:pStyle w:val="Default"/>
        <w:numPr>
          <w:ilvl w:val="0"/>
          <w:numId w:val="2"/>
        </w:numPr>
        <w:spacing w:line="276" w:lineRule="auto"/>
        <w:rPr>
          <w:rFonts w:ascii="Verdana" w:hAnsi="Verdana"/>
          <w:color w:val="auto"/>
          <w:sz w:val="20"/>
        </w:rPr>
      </w:pPr>
      <w:r>
        <w:rPr>
          <w:rFonts w:ascii="Verdana" w:hAnsi="Verdana"/>
          <w:sz w:val="20"/>
        </w:rPr>
        <w:t xml:space="preserve">Omits credible projection of revenues and expenses, cash flow, and notes of planning assumptions. </w:t>
      </w:r>
      <w:ins w:id="20" w:author="Cam" w:date="2012-08-03T09:29:00Z">
        <w:r w:rsidR="0041073C">
          <w:rPr>
            <w:rFonts w:ascii="Verdana" w:hAnsi="Verdana"/>
            <w:sz w:val="20"/>
          </w:rPr>
          <w:br/>
        </w:r>
      </w:ins>
    </w:p>
    <w:p w:rsidR="006B3367" w:rsidRDefault="00212735" w:rsidP="00A83557">
      <w:pPr>
        <w:pStyle w:val="Default"/>
        <w:numPr>
          <w:ilvl w:val="0"/>
          <w:numId w:val="2"/>
        </w:numPr>
        <w:spacing w:line="276" w:lineRule="auto"/>
        <w:rPr>
          <w:rFonts w:ascii="Verdana" w:hAnsi="Verdana"/>
          <w:color w:val="auto"/>
          <w:sz w:val="20"/>
        </w:rPr>
      </w:pPr>
      <w:r>
        <w:rPr>
          <w:rFonts w:ascii="Verdana" w:hAnsi="Verdana"/>
          <w:sz w:val="20"/>
        </w:rPr>
        <w:t xml:space="preserve">Provides less for Board spending during the year than is set forth in the Cost of Governance policy. </w:t>
      </w:r>
      <w:r>
        <w:rPr>
          <w:rFonts w:ascii="Verdana" w:hAnsi="Verdana"/>
          <w:sz w:val="20"/>
        </w:rPr>
        <w:br/>
      </w:r>
    </w:p>
    <w:p w:rsidR="006B3367" w:rsidRDefault="006B3367">
      <w:pPr>
        <w:pStyle w:val="Default"/>
        <w:spacing w:line="276" w:lineRule="auto"/>
        <w:rPr>
          <w:rFonts w:ascii="Verdana" w:hAnsi="Verdana"/>
          <w:color w:val="auto"/>
          <w:sz w:val="20"/>
        </w:rPr>
      </w:pPr>
    </w:p>
    <w:p w:rsidR="006B3367" w:rsidRDefault="00212735">
      <w:pPr>
        <w:pStyle w:val="Default"/>
        <w:spacing w:line="276" w:lineRule="auto"/>
        <w:rPr>
          <w:rFonts w:ascii="Verdana" w:hAnsi="Verdana"/>
          <w:color w:val="auto"/>
          <w:sz w:val="20"/>
        </w:rPr>
      </w:pPr>
      <w:r>
        <w:rPr>
          <w:rFonts w:ascii="Verdana" w:hAnsi="Verdana"/>
          <w:b/>
          <w:bCs/>
          <w:i/>
          <w:iCs/>
          <w:sz w:val="20"/>
        </w:rPr>
        <w:t xml:space="preserve">1.5 Financial Condition and Activities </w:t>
      </w:r>
    </w:p>
    <w:p w:rsidR="006B3367" w:rsidRDefault="006B3367">
      <w:pPr>
        <w:pStyle w:val="Default"/>
        <w:spacing w:line="276" w:lineRule="auto"/>
        <w:rPr>
          <w:rFonts w:ascii="Verdana" w:hAnsi="Verdana"/>
          <w:i/>
          <w:iCs/>
          <w:color w:val="auto"/>
          <w:sz w:val="20"/>
        </w:rPr>
      </w:pPr>
    </w:p>
    <w:p w:rsidR="006B3367" w:rsidRDefault="00212735">
      <w:pPr>
        <w:pStyle w:val="Default"/>
        <w:spacing w:line="276" w:lineRule="auto"/>
        <w:rPr>
          <w:rFonts w:ascii="Verdana" w:hAnsi="Verdana"/>
          <w:color w:val="auto"/>
          <w:sz w:val="20"/>
        </w:rPr>
      </w:pPr>
      <w:r>
        <w:rPr>
          <w:rFonts w:ascii="Verdana" w:hAnsi="Verdana"/>
          <w:i/>
          <w:iCs/>
          <w:sz w:val="20"/>
        </w:rPr>
        <w:t xml:space="preserve">With respect to the actual, on-going financial condition and activities, the CEO will not cause or allow the development of financial jeopardy or a substantial difference of actual expenditures from Board priorities established in Ends policies. </w:t>
      </w:r>
    </w:p>
    <w:p w:rsidR="006B3367" w:rsidRDefault="006B3367">
      <w:pPr>
        <w:pStyle w:val="Default"/>
        <w:spacing w:line="276" w:lineRule="auto"/>
        <w:rPr>
          <w:rFonts w:ascii="Verdana" w:hAnsi="Verdana"/>
          <w:color w:val="auto"/>
          <w:sz w:val="20"/>
        </w:rPr>
      </w:pPr>
    </w:p>
    <w:p w:rsidR="006B3367" w:rsidRDefault="00212735">
      <w:pPr>
        <w:pStyle w:val="Default"/>
        <w:spacing w:line="276" w:lineRule="auto"/>
        <w:rPr>
          <w:rFonts w:ascii="Verdana" w:hAnsi="Verdana"/>
          <w:color w:val="auto"/>
          <w:sz w:val="20"/>
        </w:rPr>
      </w:pPr>
      <w:r>
        <w:rPr>
          <w:rFonts w:ascii="Verdana" w:hAnsi="Verdana"/>
          <w:sz w:val="20"/>
        </w:rPr>
        <w:t xml:space="preserve">The CEO will not: </w:t>
      </w:r>
      <w:ins w:id="21" w:author="Cam" w:date="2012-08-03T09:29:00Z">
        <w:r w:rsidR="0041073C">
          <w:rPr>
            <w:rFonts w:ascii="Verdana" w:hAnsi="Verdana"/>
            <w:sz w:val="20"/>
          </w:rPr>
          <w:br/>
        </w:r>
      </w:ins>
    </w:p>
    <w:p w:rsidR="006B3367" w:rsidRDefault="00212735" w:rsidP="00A83557">
      <w:pPr>
        <w:pStyle w:val="Default"/>
        <w:numPr>
          <w:ilvl w:val="0"/>
          <w:numId w:val="3"/>
        </w:numPr>
        <w:spacing w:after="138" w:line="276" w:lineRule="auto"/>
        <w:rPr>
          <w:rFonts w:ascii="Verdana" w:hAnsi="Verdana"/>
          <w:color w:val="auto"/>
          <w:sz w:val="20"/>
        </w:rPr>
      </w:pPr>
      <w:r>
        <w:rPr>
          <w:rFonts w:ascii="Verdana" w:hAnsi="Verdana"/>
          <w:sz w:val="20"/>
        </w:rPr>
        <w:t xml:space="preserve">Exceed the budgeted deficit of $120k in the 2012 financial year. </w:t>
      </w:r>
    </w:p>
    <w:p w:rsidR="006B3367" w:rsidRDefault="00212735" w:rsidP="00A83557">
      <w:pPr>
        <w:pStyle w:val="Default"/>
        <w:numPr>
          <w:ilvl w:val="0"/>
          <w:numId w:val="3"/>
        </w:numPr>
        <w:spacing w:after="138" w:line="276" w:lineRule="auto"/>
        <w:rPr>
          <w:rFonts w:ascii="Verdana" w:hAnsi="Verdana"/>
          <w:color w:val="auto"/>
          <w:sz w:val="20"/>
        </w:rPr>
      </w:pPr>
      <w:r>
        <w:rPr>
          <w:rFonts w:ascii="Verdana" w:hAnsi="Verdana"/>
          <w:sz w:val="20"/>
        </w:rPr>
        <w:t xml:space="preserve">Borrow money. </w:t>
      </w:r>
    </w:p>
    <w:p w:rsidR="006B3367" w:rsidRDefault="00212735" w:rsidP="00A83557">
      <w:pPr>
        <w:pStyle w:val="Default"/>
        <w:numPr>
          <w:ilvl w:val="0"/>
          <w:numId w:val="3"/>
        </w:numPr>
        <w:spacing w:after="138" w:line="276" w:lineRule="auto"/>
        <w:rPr>
          <w:rFonts w:ascii="Verdana" w:hAnsi="Verdana"/>
          <w:color w:val="auto"/>
          <w:sz w:val="20"/>
        </w:rPr>
      </w:pPr>
      <w:r>
        <w:rPr>
          <w:rFonts w:ascii="Verdana" w:hAnsi="Verdana"/>
          <w:sz w:val="20"/>
        </w:rPr>
        <w:t xml:space="preserve">Use any long-term reserves. </w:t>
      </w:r>
    </w:p>
    <w:p w:rsidR="006B3367" w:rsidRDefault="00212735" w:rsidP="00A83557">
      <w:pPr>
        <w:pStyle w:val="Default"/>
        <w:numPr>
          <w:ilvl w:val="0"/>
          <w:numId w:val="3"/>
        </w:numPr>
        <w:spacing w:after="138" w:line="276" w:lineRule="auto"/>
        <w:rPr>
          <w:rFonts w:ascii="Verdana" w:hAnsi="Verdana"/>
          <w:color w:val="auto"/>
          <w:sz w:val="20"/>
        </w:rPr>
      </w:pPr>
      <w:r>
        <w:rPr>
          <w:rFonts w:ascii="Verdana" w:hAnsi="Verdana"/>
          <w:sz w:val="20"/>
        </w:rPr>
        <w:t xml:space="preserve">Fail to settle payroll and debts in a timely manner. </w:t>
      </w:r>
    </w:p>
    <w:p w:rsidR="006B3367" w:rsidRDefault="00212735" w:rsidP="00A83557">
      <w:pPr>
        <w:pStyle w:val="Default"/>
        <w:numPr>
          <w:ilvl w:val="0"/>
          <w:numId w:val="3"/>
        </w:numPr>
        <w:spacing w:after="138" w:line="276" w:lineRule="auto"/>
        <w:rPr>
          <w:rFonts w:ascii="Verdana" w:hAnsi="Verdana"/>
          <w:color w:val="auto"/>
          <w:sz w:val="20"/>
        </w:rPr>
      </w:pPr>
      <w:r>
        <w:rPr>
          <w:rFonts w:ascii="Verdana" w:hAnsi="Verdana"/>
          <w:sz w:val="20"/>
        </w:rPr>
        <w:t xml:space="preserve">Allow tax payments or other government ordered payments or filings to be overdue or inaccurately filed. </w:t>
      </w:r>
    </w:p>
    <w:p w:rsidR="006B3367" w:rsidRDefault="00212735" w:rsidP="00A83557">
      <w:pPr>
        <w:pStyle w:val="Default"/>
        <w:numPr>
          <w:ilvl w:val="0"/>
          <w:numId w:val="3"/>
        </w:numPr>
        <w:spacing w:after="138" w:line="276" w:lineRule="auto"/>
        <w:rPr>
          <w:rFonts w:ascii="Verdana" w:hAnsi="Verdana"/>
          <w:color w:val="auto"/>
          <w:sz w:val="20"/>
        </w:rPr>
      </w:pPr>
      <w:r>
        <w:rPr>
          <w:rFonts w:ascii="Verdana" w:hAnsi="Verdana"/>
          <w:sz w:val="20"/>
        </w:rPr>
        <w:t xml:space="preserve">Make a single unbudgeted purchase or commitment that is greater than </w:t>
      </w:r>
      <w:r>
        <w:rPr>
          <w:rFonts w:ascii="Verdana" w:hAnsi="Verdana"/>
          <w:sz w:val="20"/>
          <w:highlight w:val="yellow"/>
        </w:rPr>
        <w:t>$10,000.</w:t>
      </w:r>
      <w:r>
        <w:rPr>
          <w:rFonts w:ascii="Verdana" w:hAnsi="Verdana"/>
          <w:sz w:val="20"/>
        </w:rPr>
        <w:t xml:space="preserve"> Splitting orders to avoid this limit is unacceptable. </w:t>
      </w:r>
    </w:p>
    <w:p w:rsidR="006B3367" w:rsidRDefault="00212735" w:rsidP="00A83557">
      <w:pPr>
        <w:pStyle w:val="Default"/>
        <w:numPr>
          <w:ilvl w:val="0"/>
          <w:numId w:val="3"/>
        </w:numPr>
        <w:spacing w:line="276" w:lineRule="auto"/>
        <w:rPr>
          <w:rFonts w:ascii="Verdana" w:hAnsi="Verdana"/>
          <w:color w:val="auto"/>
          <w:sz w:val="20"/>
        </w:rPr>
      </w:pPr>
      <w:r>
        <w:rPr>
          <w:rFonts w:ascii="Verdana" w:hAnsi="Verdana"/>
          <w:sz w:val="20"/>
        </w:rPr>
        <w:t xml:space="preserve">Fail to actively pursue receivables after a reasonable grace period. </w:t>
      </w:r>
    </w:p>
    <w:p w:rsidR="006B3367" w:rsidRDefault="006B3367">
      <w:pPr>
        <w:pStyle w:val="Default"/>
        <w:spacing w:line="276" w:lineRule="auto"/>
        <w:rPr>
          <w:rFonts w:ascii="Verdana" w:hAnsi="Verdana"/>
          <w:color w:val="auto"/>
          <w:sz w:val="20"/>
        </w:rPr>
      </w:pPr>
    </w:p>
    <w:p w:rsidR="006B3367" w:rsidRDefault="006B3367">
      <w:pPr>
        <w:rPr>
          <w:rFonts w:ascii="Verdana" w:hAnsi="Verdana"/>
          <w:sz w:val="20"/>
        </w:rPr>
      </w:pPr>
    </w:p>
    <w:p w:rsidR="006B3367" w:rsidRDefault="00212735">
      <w:pPr>
        <w:pStyle w:val="Default"/>
        <w:spacing w:line="276" w:lineRule="auto"/>
        <w:rPr>
          <w:rFonts w:ascii="Verdana" w:hAnsi="Verdana"/>
          <w:color w:val="auto"/>
          <w:sz w:val="20"/>
        </w:rPr>
      </w:pPr>
      <w:r>
        <w:rPr>
          <w:rFonts w:ascii="Verdana" w:hAnsi="Verdana"/>
          <w:b/>
          <w:bCs/>
          <w:i/>
          <w:iCs/>
          <w:sz w:val="20"/>
        </w:rPr>
        <w:t xml:space="preserve">1.6 Emergency CEO Succession </w:t>
      </w:r>
    </w:p>
    <w:p w:rsidR="006B3367" w:rsidRDefault="006B3367">
      <w:pPr>
        <w:pStyle w:val="Default"/>
        <w:spacing w:line="276" w:lineRule="auto"/>
        <w:rPr>
          <w:rFonts w:ascii="Verdana" w:hAnsi="Verdana"/>
          <w:i/>
          <w:iCs/>
          <w:color w:val="auto"/>
          <w:sz w:val="20"/>
        </w:rPr>
      </w:pPr>
    </w:p>
    <w:p w:rsidR="006B3367" w:rsidRDefault="00212735">
      <w:pPr>
        <w:pStyle w:val="Default"/>
        <w:spacing w:line="276" w:lineRule="auto"/>
        <w:rPr>
          <w:rFonts w:ascii="Verdana" w:hAnsi="Verdana"/>
          <w:i/>
          <w:iCs/>
          <w:sz w:val="20"/>
        </w:rPr>
      </w:pPr>
      <w:r>
        <w:rPr>
          <w:rFonts w:ascii="Verdana" w:hAnsi="Verdana"/>
          <w:i/>
          <w:iCs/>
          <w:sz w:val="20"/>
        </w:rPr>
        <w:t>In order to protect the Board from sudden loss of CEO services, the Society must not be without another employee with knowledge of the Board’s governance policies and processes to enable them to take over with reasonable proficiency as an interim CEO successor.</w:t>
      </w:r>
    </w:p>
    <w:p w:rsidR="00A83557" w:rsidDel="0041073C" w:rsidRDefault="00A83557">
      <w:pPr>
        <w:pStyle w:val="Default"/>
        <w:spacing w:line="276" w:lineRule="auto"/>
        <w:rPr>
          <w:del w:id="22" w:author="Cam" w:date="2012-08-03T09:30:00Z"/>
          <w:rFonts w:ascii="Verdana" w:hAnsi="Verdana"/>
          <w:i/>
          <w:iCs/>
          <w:color w:val="auto"/>
          <w:sz w:val="20"/>
        </w:rPr>
      </w:pPr>
    </w:p>
    <w:p w:rsidR="006B3367" w:rsidRDefault="00212735">
      <w:pPr>
        <w:pStyle w:val="Default"/>
        <w:spacing w:line="276" w:lineRule="auto"/>
        <w:rPr>
          <w:rFonts w:ascii="Verdana" w:hAnsi="Verdana"/>
          <w:color w:val="auto"/>
          <w:sz w:val="20"/>
        </w:rPr>
      </w:pPr>
      <w:r>
        <w:rPr>
          <w:rFonts w:ascii="Verdana" w:hAnsi="Verdana"/>
          <w:b/>
          <w:bCs/>
          <w:i/>
          <w:iCs/>
          <w:sz w:val="20"/>
        </w:rPr>
        <w:t xml:space="preserve">1.7 Asset Protection </w:t>
      </w:r>
    </w:p>
    <w:p w:rsidR="006B3367" w:rsidRDefault="006B3367">
      <w:pPr>
        <w:pStyle w:val="Default"/>
        <w:spacing w:line="276" w:lineRule="auto"/>
        <w:rPr>
          <w:rFonts w:ascii="Verdana" w:hAnsi="Verdana"/>
          <w:i/>
          <w:iCs/>
          <w:color w:val="auto"/>
          <w:sz w:val="20"/>
        </w:rPr>
      </w:pPr>
    </w:p>
    <w:p w:rsidR="006B3367" w:rsidRDefault="00212735">
      <w:pPr>
        <w:pStyle w:val="Default"/>
        <w:spacing w:line="276" w:lineRule="auto"/>
        <w:rPr>
          <w:rFonts w:ascii="Verdana" w:hAnsi="Verdana"/>
          <w:color w:val="auto"/>
          <w:sz w:val="20"/>
        </w:rPr>
      </w:pPr>
      <w:r>
        <w:rPr>
          <w:rFonts w:ascii="Verdana" w:hAnsi="Verdana"/>
          <w:i/>
          <w:iCs/>
          <w:sz w:val="20"/>
        </w:rPr>
        <w:t xml:space="preserve">The CEO will not cause or allow the assets to be unprotected, inadequately maintained, or unnecessarily risked. </w:t>
      </w:r>
    </w:p>
    <w:p w:rsidR="006B3367" w:rsidRDefault="006B3367">
      <w:pPr>
        <w:pStyle w:val="Default"/>
        <w:spacing w:line="276" w:lineRule="auto"/>
        <w:rPr>
          <w:rFonts w:ascii="Verdana" w:hAnsi="Verdana"/>
          <w:color w:val="auto"/>
          <w:sz w:val="20"/>
        </w:rPr>
      </w:pPr>
    </w:p>
    <w:p w:rsidR="006B3367" w:rsidRDefault="00212735">
      <w:pPr>
        <w:pStyle w:val="Default"/>
        <w:spacing w:line="276" w:lineRule="auto"/>
        <w:rPr>
          <w:rFonts w:ascii="Verdana" w:hAnsi="Verdana"/>
          <w:color w:val="auto"/>
          <w:sz w:val="23"/>
        </w:rPr>
      </w:pPr>
      <w:r>
        <w:rPr>
          <w:rFonts w:ascii="Verdana" w:hAnsi="Verdana"/>
          <w:sz w:val="20"/>
        </w:rPr>
        <w:t xml:space="preserve">The CEO will not: </w:t>
      </w:r>
      <w:ins w:id="23" w:author="Cam" w:date="2012-08-03T09:31:00Z">
        <w:r w:rsidR="0041073C">
          <w:rPr>
            <w:rFonts w:ascii="Verdana" w:hAnsi="Verdana"/>
            <w:sz w:val="20"/>
          </w:rPr>
          <w:br/>
        </w:r>
      </w:ins>
    </w:p>
    <w:p w:rsidR="006B3367" w:rsidRDefault="00212735" w:rsidP="00A83557">
      <w:pPr>
        <w:pStyle w:val="Default"/>
        <w:numPr>
          <w:ilvl w:val="0"/>
          <w:numId w:val="4"/>
        </w:numPr>
        <w:spacing w:after="138" w:line="276" w:lineRule="auto"/>
        <w:rPr>
          <w:rFonts w:ascii="Verdana" w:hAnsi="Verdana"/>
          <w:color w:val="auto"/>
          <w:sz w:val="20"/>
        </w:rPr>
      </w:pPr>
      <w:r>
        <w:rPr>
          <w:rFonts w:ascii="Verdana" w:hAnsi="Verdana"/>
          <w:sz w:val="20"/>
        </w:rPr>
        <w:t xml:space="preserve">Fail to insure adequately Board members, employees and the Society itself. </w:t>
      </w:r>
    </w:p>
    <w:p w:rsidR="006B3367" w:rsidRDefault="00212735" w:rsidP="00A83557">
      <w:pPr>
        <w:pStyle w:val="Default"/>
        <w:numPr>
          <w:ilvl w:val="0"/>
          <w:numId w:val="4"/>
        </w:numPr>
        <w:spacing w:after="138" w:line="276" w:lineRule="auto"/>
        <w:rPr>
          <w:rFonts w:ascii="Verdana" w:hAnsi="Verdana"/>
          <w:color w:val="auto"/>
          <w:sz w:val="20"/>
        </w:rPr>
      </w:pPr>
      <w:r>
        <w:rPr>
          <w:rFonts w:ascii="Verdana" w:hAnsi="Verdana"/>
          <w:sz w:val="20"/>
        </w:rPr>
        <w:t xml:space="preserve">Allow staff loans. </w:t>
      </w:r>
    </w:p>
    <w:p w:rsidR="006B3367" w:rsidRDefault="00212735" w:rsidP="00A83557">
      <w:pPr>
        <w:pStyle w:val="Default"/>
        <w:numPr>
          <w:ilvl w:val="0"/>
          <w:numId w:val="4"/>
        </w:numPr>
        <w:spacing w:after="138" w:line="276" w:lineRule="auto"/>
        <w:rPr>
          <w:rFonts w:ascii="Verdana" w:hAnsi="Verdana"/>
          <w:color w:val="auto"/>
          <w:sz w:val="20"/>
        </w:rPr>
      </w:pPr>
      <w:r>
        <w:rPr>
          <w:rFonts w:ascii="Verdana" w:hAnsi="Verdana"/>
          <w:sz w:val="20"/>
        </w:rPr>
        <w:t xml:space="preserve">Expose the organisation, its Board, or its staff to claims of liability. </w:t>
      </w:r>
    </w:p>
    <w:p w:rsidR="006B3367" w:rsidRDefault="00212735" w:rsidP="00A83557">
      <w:pPr>
        <w:pStyle w:val="Default"/>
        <w:numPr>
          <w:ilvl w:val="0"/>
          <w:numId w:val="4"/>
        </w:numPr>
        <w:spacing w:after="138" w:line="276" w:lineRule="auto"/>
        <w:rPr>
          <w:rFonts w:ascii="Verdana" w:hAnsi="Verdana"/>
          <w:color w:val="auto"/>
          <w:sz w:val="20"/>
        </w:rPr>
      </w:pPr>
      <w:commentRangeStart w:id="24"/>
      <w:r>
        <w:rPr>
          <w:rFonts w:ascii="Verdana" w:hAnsi="Verdana"/>
          <w:sz w:val="20"/>
        </w:rPr>
        <w:t xml:space="preserve">Make any purchase: </w:t>
      </w:r>
      <w:commentRangeEnd w:id="24"/>
      <w:r w:rsidR="00DF11B9">
        <w:rPr>
          <w:rStyle w:val="CommentReference"/>
          <w:rFonts w:asciiTheme="minorHAnsi" w:hAnsiTheme="minorHAnsi" w:cstheme="minorBidi"/>
          <w:color w:val="auto"/>
        </w:rPr>
        <w:commentReference w:id="24"/>
      </w:r>
      <w:r>
        <w:rPr>
          <w:rFonts w:ascii="Verdana" w:hAnsi="Verdana"/>
          <w:sz w:val="20"/>
        </w:rPr>
        <w:t>(a) without reasonable protections for identifying and managing conflicts of interest; (b) of over $10,</w:t>
      </w:r>
      <w:r>
        <w:rPr>
          <w:rFonts w:ascii="Verdana" w:hAnsi="Verdana"/>
          <w:sz w:val="20"/>
          <w:highlight w:val="yellow"/>
        </w:rPr>
        <w:t>000</w:t>
      </w:r>
      <w:r>
        <w:rPr>
          <w:rFonts w:ascii="Verdana" w:hAnsi="Verdana"/>
          <w:sz w:val="20"/>
        </w:rPr>
        <w:t xml:space="preserve"> without having obtained comparative information on price and quality. </w:t>
      </w:r>
    </w:p>
    <w:p w:rsidR="006B3367" w:rsidRPr="0041073C" w:rsidRDefault="00212735" w:rsidP="00A83557">
      <w:pPr>
        <w:pStyle w:val="Default"/>
        <w:numPr>
          <w:ilvl w:val="0"/>
          <w:numId w:val="4"/>
        </w:numPr>
        <w:spacing w:after="138" w:line="276" w:lineRule="auto"/>
        <w:rPr>
          <w:rFonts w:ascii="Verdana" w:hAnsi="Verdana"/>
          <w:color w:val="auto"/>
          <w:sz w:val="20"/>
        </w:rPr>
      </w:pPr>
      <w:r>
        <w:rPr>
          <w:rFonts w:ascii="Verdana" w:hAnsi="Verdana"/>
          <w:sz w:val="20"/>
        </w:rPr>
        <w:t>Fail to protect</w:t>
      </w:r>
      <w:commentRangeStart w:id="25"/>
      <w:ins w:id="26" w:author="Cam" w:date="2012-08-03T09:59:00Z">
        <w:r w:rsidR="00BD1F52">
          <w:rPr>
            <w:rFonts w:ascii="Verdana" w:hAnsi="Verdana"/>
            <w:sz w:val="20"/>
          </w:rPr>
          <w:t>intellectual</w:t>
        </w:r>
      </w:ins>
      <w:ins w:id="27" w:author="Cam" w:date="2012-08-03T09:58:00Z">
        <w:r w:rsidR="00BD1F52">
          <w:rPr>
            <w:rFonts w:ascii="Verdana" w:hAnsi="Verdana"/>
            <w:sz w:val="20"/>
          </w:rPr>
          <w:t xml:space="preserve"> property</w:t>
        </w:r>
      </w:ins>
      <w:commentRangeEnd w:id="25"/>
      <w:ins w:id="28" w:author="Cam" w:date="2012-08-03T09:59:00Z">
        <w:r w:rsidR="00BD1F52">
          <w:rPr>
            <w:rStyle w:val="CommentReference"/>
            <w:rFonts w:asciiTheme="minorHAnsi" w:hAnsiTheme="minorHAnsi" w:cstheme="minorBidi"/>
            <w:color w:val="auto"/>
          </w:rPr>
          <w:commentReference w:id="25"/>
        </w:r>
      </w:ins>
      <w:ins w:id="29" w:author="Cam" w:date="2012-08-03T09:58:00Z">
        <w:r w:rsidR="00BD1F52">
          <w:rPr>
            <w:rFonts w:ascii="Verdana" w:hAnsi="Verdana"/>
            <w:sz w:val="20"/>
          </w:rPr>
          <w:t>,</w:t>
        </w:r>
      </w:ins>
      <w:r>
        <w:rPr>
          <w:rFonts w:ascii="Verdana" w:hAnsi="Verdana"/>
          <w:sz w:val="20"/>
        </w:rPr>
        <w:t xml:space="preserve"> sensitive information, texts, files, data, and on-line content from loss, significant damage or misuse (nor fail to observe the Privacy Act). </w:t>
      </w:r>
    </w:p>
    <w:p w:rsidR="0041073C" w:rsidRPr="00BD1F52" w:rsidRDefault="00212735" w:rsidP="00A83557">
      <w:pPr>
        <w:pStyle w:val="Default"/>
        <w:numPr>
          <w:ilvl w:val="1"/>
          <w:numId w:val="9"/>
        </w:numPr>
        <w:spacing w:after="138" w:line="276" w:lineRule="auto"/>
        <w:rPr>
          <w:rFonts w:ascii="Verdana" w:hAnsi="Verdana"/>
          <w:color w:val="auto"/>
          <w:sz w:val="20"/>
        </w:rPr>
      </w:pPr>
      <w:r w:rsidRPr="00BD1F52">
        <w:rPr>
          <w:rFonts w:ascii="Verdana" w:hAnsi="Verdana"/>
          <w:color w:val="auto"/>
          <w:sz w:val="20"/>
        </w:rPr>
        <w:t>allow the Society to operate without a business continuity plan.</w:t>
      </w:r>
    </w:p>
    <w:p w:rsidR="00A83557" w:rsidRDefault="0041073C" w:rsidP="00A83557">
      <w:pPr>
        <w:pStyle w:val="Default"/>
        <w:numPr>
          <w:ilvl w:val="1"/>
          <w:numId w:val="9"/>
        </w:numPr>
        <w:spacing w:after="138" w:line="276" w:lineRule="auto"/>
        <w:rPr>
          <w:rFonts w:ascii="Verdana" w:hAnsi="Verdana"/>
          <w:color w:val="auto"/>
          <w:sz w:val="20"/>
        </w:rPr>
      </w:pPr>
      <w:r>
        <w:rPr>
          <w:rFonts w:ascii="Verdana" w:hAnsi="Verdana"/>
          <w:color w:val="auto"/>
          <w:sz w:val="20"/>
        </w:rPr>
        <w:t>f</w:t>
      </w:r>
      <w:r w:rsidR="00212735" w:rsidRPr="0041073C">
        <w:rPr>
          <w:rFonts w:ascii="Verdana" w:hAnsi="Verdana"/>
          <w:color w:val="auto"/>
          <w:sz w:val="20"/>
        </w:rPr>
        <w:t>ail to consider and act on all applicable standards in the xxx IT Business Continuity Guide.</w:t>
      </w:r>
    </w:p>
    <w:p w:rsidR="007E7085" w:rsidRDefault="00212735" w:rsidP="00A83557">
      <w:pPr>
        <w:pStyle w:val="Default"/>
        <w:numPr>
          <w:ilvl w:val="1"/>
          <w:numId w:val="9"/>
        </w:numPr>
        <w:spacing w:after="138" w:line="276" w:lineRule="auto"/>
        <w:rPr>
          <w:ins w:id="30" w:author="Kerry Marshall" w:date="2012-08-09T17:53:00Z"/>
          <w:rFonts w:ascii="Verdana" w:hAnsi="Verdana"/>
          <w:color w:val="auto"/>
          <w:sz w:val="20"/>
        </w:rPr>
      </w:pPr>
      <w:r w:rsidRPr="00A83557">
        <w:rPr>
          <w:rFonts w:ascii="Verdana" w:hAnsi="Verdana"/>
          <w:color w:val="auto"/>
          <w:sz w:val="20"/>
        </w:rPr>
        <w:t>fail to advise clients of any significant implications of the plan</w:t>
      </w:r>
      <w:ins w:id="31" w:author="Kerry Marshall" w:date="2012-08-09T17:53:00Z">
        <w:r w:rsidR="007E7085">
          <w:rPr>
            <w:rFonts w:ascii="Verdana" w:hAnsi="Verdana"/>
            <w:color w:val="auto"/>
            <w:sz w:val="20"/>
          </w:rPr>
          <w:t>.</w:t>
        </w:r>
      </w:ins>
    </w:p>
    <w:p w:rsidR="006B3367" w:rsidRPr="00A83557" w:rsidRDefault="007E7085" w:rsidP="00A83557">
      <w:pPr>
        <w:pStyle w:val="Default"/>
        <w:numPr>
          <w:ilvl w:val="1"/>
          <w:numId w:val="9"/>
        </w:numPr>
        <w:spacing w:after="138" w:line="276" w:lineRule="auto"/>
        <w:rPr>
          <w:rFonts w:ascii="Verdana" w:hAnsi="Verdana"/>
          <w:color w:val="auto"/>
          <w:sz w:val="20"/>
        </w:rPr>
      </w:pPr>
      <w:ins w:id="32" w:author="Kerry Marshall" w:date="2012-08-09T17:54:00Z">
        <w:r>
          <w:rPr>
            <w:rFonts w:ascii="Verdana" w:hAnsi="Verdana"/>
            <w:color w:val="auto"/>
            <w:sz w:val="20"/>
          </w:rPr>
          <w:t>T</w:t>
        </w:r>
      </w:ins>
      <w:ins w:id="33" w:author="Kerry Marshall" w:date="2012-08-09T17:53:00Z">
        <w:r>
          <w:rPr>
            <w:rFonts w:ascii="Verdana" w:hAnsi="Verdana"/>
            <w:color w:val="auto"/>
            <w:sz w:val="20"/>
          </w:rPr>
          <w:t xml:space="preserve">he Busines Coninuity Plan </w:t>
        </w:r>
      </w:ins>
      <w:ins w:id="34" w:author="Kerry Marshall" w:date="2012-08-09T17:54:00Z">
        <w:r>
          <w:rPr>
            <w:rFonts w:ascii="Verdana" w:hAnsi="Verdana"/>
            <w:color w:val="auto"/>
            <w:sz w:val="20"/>
          </w:rPr>
          <w:t xml:space="preserve">is to be </w:t>
        </w:r>
      </w:ins>
      <w:ins w:id="35" w:author="Kerry Marshall" w:date="2012-08-09T17:53:00Z">
        <w:r>
          <w:rPr>
            <w:rFonts w:ascii="Verdana" w:hAnsi="Verdana"/>
            <w:color w:val="auto"/>
            <w:sz w:val="20"/>
          </w:rPr>
          <w:t xml:space="preserve">in place by </w:t>
        </w:r>
      </w:ins>
      <w:commentRangeStart w:id="36"/>
      <w:ins w:id="37" w:author="Kerry Marshall" w:date="2012-08-09T17:54:00Z">
        <w:r>
          <w:rPr>
            <w:rFonts w:ascii="Verdana" w:hAnsi="Verdana"/>
            <w:color w:val="auto"/>
            <w:sz w:val="20"/>
          </w:rPr>
          <w:t>e</w:t>
        </w:r>
      </w:ins>
      <w:ins w:id="38" w:author="Kerry Marshall" w:date="2012-08-09T17:53:00Z">
        <w:r>
          <w:rPr>
            <w:rFonts w:ascii="Verdana" w:hAnsi="Verdana"/>
            <w:color w:val="auto"/>
            <w:sz w:val="20"/>
          </w:rPr>
          <w:t>nd</w:t>
        </w:r>
      </w:ins>
      <w:ins w:id="39" w:author="Kerry Marshall" w:date="2012-08-09T17:54:00Z">
        <w:r>
          <w:rPr>
            <w:rFonts w:ascii="Verdana" w:hAnsi="Verdana"/>
            <w:color w:val="auto"/>
            <w:sz w:val="20"/>
          </w:rPr>
          <w:t xml:space="preserve"> October 2012</w:t>
        </w:r>
      </w:ins>
      <w:ins w:id="40" w:author="Kerry Marshall" w:date="2012-08-09T17:53:00Z">
        <w:r>
          <w:rPr>
            <w:rFonts w:ascii="Verdana" w:hAnsi="Verdana"/>
            <w:color w:val="auto"/>
            <w:sz w:val="20"/>
          </w:rPr>
          <w:t xml:space="preserve"> </w:t>
        </w:r>
      </w:ins>
      <w:r w:rsidR="00212735" w:rsidRPr="00A83557">
        <w:rPr>
          <w:rFonts w:ascii="Verdana" w:hAnsi="Verdana"/>
          <w:color w:val="auto"/>
          <w:sz w:val="20"/>
        </w:rPr>
        <w:t xml:space="preserve"> </w:t>
      </w:r>
      <w:commentRangeEnd w:id="36"/>
      <w:r>
        <w:rPr>
          <w:rStyle w:val="CommentReference"/>
          <w:rFonts w:asciiTheme="minorHAnsi" w:hAnsiTheme="minorHAnsi" w:cstheme="minorBidi"/>
          <w:color w:val="auto"/>
        </w:rPr>
        <w:commentReference w:id="36"/>
      </w:r>
    </w:p>
    <w:p w:rsidR="006B3367" w:rsidRDefault="00212735" w:rsidP="00A83557">
      <w:pPr>
        <w:pStyle w:val="Default"/>
        <w:numPr>
          <w:ilvl w:val="0"/>
          <w:numId w:val="4"/>
        </w:numPr>
        <w:spacing w:after="138" w:line="276" w:lineRule="auto"/>
        <w:rPr>
          <w:rFonts w:ascii="Verdana" w:hAnsi="Verdana"/>
          <w:color w:val="auto"/>
          <w:sz w:val="20"/>
        </w:rPr>
      </w:pPr>
      <w:r>
        <w:rPr>
          <w:rFonts w:ascii="Verdana" w:hAnsi="Verdana"/>
          <w:sz w:val="20"/>
        </w:rPr>
        <w:t xml:space="preserve">Receive, process, or disburse funds under controls that are insufficient to meet the Board appointed auditor’s standards. </w:t>
      </w:r>
    </w:p>
    <w:p w:rsidR="006B3367" w:rsidRDefault="00212735" w:rsidP="00A83557">
      <w:pPr>
        <w:pStyle w:val="Default"/>
        <w:numPr>
          <w:ilvl w:val="0"/>
          <w:numId w:val="4"/>
        </w:numPr>
        <w:spacing w:after="138" w:line="276" w:lineRule="auto"/>
        <w:rPr>
          <w:rFonts w:ascii="Verdana" w:hAnsi="Verdana"/>
          <w:color w:val="auto"/>
          <w:sz w:val="20"/>
        </w:rPr>
      </w:pPr>
      <w:r>
        <w:rPr>
          <w:rFonts w:ascii="Verdana" w:hAnsi="Verdana"/>
          <w:sz w:val="20"/>
        </w:rPr>
        <w:t xml:space="preserve">Compromise the independence of the Board’s audit or other external monitoring or advice. Engaging parties already chosen by the Board as consultants or advisers is unacceptable. </w:t>
      </w:r>
    </w:p>
    <w:p w:rsidR="006B3367" w:rsidRDefault="00212735" w:rsidP="00A83557">
      <w:pPr>
        <w:pStyle w:val="Default"/>
        <w:numPr>
          <w:ilvl w:val="0"/>
          <w:numId w:val="4"/>
        </w:numPr>
        <w:spacing w:after="138" w:line="276" w:lineRule="auto"/>
        <w:rPr>
          <w:rFonts w:ascii="Verdana" w:hAnsi="Verdana"/>
          <w:color w:val="auto"/>
          <w:sz w:val="20"/>
        </w:rPr>
      </w:pPr>
      <w:r>
        <w:rPr>
          <w:rFonts w:ascii="Verdana" w:hAnsi="Verdana"/>
          <w:sz w:val="20"/>
        </w:rPr>
        <w:t xml:space="preserve">Invest or hold operating capital in insecure instruments, or in non-interest bearing accounts except where necessary to facilitate ease in operational transactions. </w:t>
      </w:r>
    </w:p>
    <w:p w:rsidR="006B3367" w:rsidRDefault="00212735" w:rsidP="00A83557">
      <w:pPr>
        <w:pStyle w:val="Default"/>
        <w:numPr>
          <w:ilvl w:val="1"/>
          <w:numId w:val="4"/>
        </w:numPr>
        <w:spacing w:after="138" w:line="276" w:lineRule="auto"/>
        <w:rPr>
          <w:rFonts w:ascii="Verdana" w:hAnsi="Verdana"/>
          <w:color w:val="auto"/>
          <w:sz w:val="20"/>
        </w:rPr>
      </w:pPr>
      <w:r>
        <w:rPr>
          <w:rFonts w:ascii="Verdana" w:hAnsi="Verdana"/>
          <w:sz w:val="20"/>
        </w:rPr>
        <w:t>Invest more th</w:t>
      </w:r>
      <w:ins w:id="41" w:author="Cam" w:date="2012-08-03T10:00:00Z">
        <w:r w:rsidR="00BD1F52">
          <w:rPr>
            <w:rFonts w:ascii="Verdana" w:hAnsi="Verdana"/>
            <w:sz w:val="20"/>
          </w:rPr>
          <w:t>a</w:t>
        </w:r>
      </w:ins>
      <w:del w:id="42" w:author="Cam" w:date="2012-08-03T10:00:00Z">
        <w:r w:rsidDel="00BD1F52">
          <w:rPr>
            <w:rFonts w:ascii="Verdana" w:hAnsi="Verdana"/>
            <w:sz w:val="20"/>
          </w:rPr>
          <w:delText>e</w:delText>
        </w:r>
      </w:del>
      <w:r>
        <w:rPr>
          <w:rFonts w:ascii="Verdana" w:hAnsi="Verdana"/>
          <w:sz w:val="20"/>
        </w:rPr>
        <w:t>n 50% in one bank account</w:t>
      </w:r>
    </w:p>
    <w:p w:rsidR="006B3367" w:rsidRDefault="00212735" w:rsidP="00A83557">
      <w:pPr>
        <w:pStyle w:val="Default"/>
        <w:numPr>
          <w:ilvl w:val="0"/>
          <w:numId w:val="4"/>
        </w:numPr>
        <w:spacing w:after="138" w:line="276" w:lineRule="auto"/>
        <w:rPr>
          <w:rFonts w:ascii="Verdana" w:hAnsi="Verdana"/>
          <w:color w:val="auto"/>
          <w:sz w:val="20"/>
        </w:rPr>
      </w:pPr>
      <w:r>
        <w:rPr>
          <w:rFonts w:ascii="Verdana" w:hAnsi="Verdana"/>
          <w:sz w:val="20"/>
        </w:rPr>
        <w:t xml:space="preserve">Endanger the organisation’s public image or credibility, or its ability to accomplish Ends. </w:t>
      </w:r>
    </w:p>
    <w:p w:rsidR="006B3367" w:rsidRDefault="00212735" w:rsidP="00A83557">
      <w:pPr>
        <w:pStyle w:val="Default"/>
        <w:numPr>
          <w:ilvl w:val="0"/>
          <w:numId w:val="4"/>
        </w:numPr>
        <w:spacing w:after="138" w:line="276" w:lineRule="auto"/>
        <w:rPr>
          <w:rFonts w:ascii="Verdana" w:hAnsi="Verdana"/>
          <w:color w:val="auto"/>
          <w:sz w:val="20"/>
        </w:rPr>
      </w:pPr>
      <w:r>
        <w:rPr>
          <w:rFonts w:ascii="Verdana" w:hAnsi="Verdana"/>
          <w:sz w:val="20"/>
        </w:rPr>
        <w:t xml:space="preserve">Change the organisation’s name or substantially alter its identity in the community. </w:t>
      </w:r>
    </w:p>
    <w:p w:rsidR="006B3367" w:rsidRDefault="00212735" w:rsidP="00A83557">
      <w:pPr>
        <w:pStyle w:val="Default"/>
        <w:numPr>
          <w:ilvl w:val="0"/>
          <w:numId w:val="4"/>
        </w:numPr>
        <w:spacing w:line="276" w:lineRule="auto"/>
        <w:rPr>
          <w:rFonts w:ascii="Verdana" w:hAnsi="Verdana"/>
          <w:color w:val="auto"/>
          <w:sz w:val="20"/>
        </w:rPr>
      </w:pPr>
      <w:r>
        <w:rPr>
          <w:rFonts w:ascii="Verdana" w:hAnsi="Verdana"/>
          <w:sz w:val="20"/>
        </w:rPr>
        <w:t xml:space="preserve">Create, purchase or sell any subsidiary entity or significant asset. </w:t>
      </w:r>
    </w:p>
    <w:p w:rsidR="006B3367" w:rsidRDefault="006B3367">
      <w:pPr>
        <w:pStyle w:val="Default"/>
        <w:spacing w:line="276" w:lineRule="auto"/>
        <w:ind w:left="360"/>
        <w:rPr>
          <w:rFonts w:ascii="Verdana" w:hAnsi="Verdana"/>
          <w:color w:val="auto"/>
          <w:sz w:val="20"/>
        </w:rPr>
      </w:pPr>
    </w:p>
    <w:p w:rsidR="006B3367" w:rsidRDefault="006B3367">
      <w:pPr>
        <w:pStyle w:val="Default"/>
        <w:spacing w:line="276" w:lineRule="auto"/>
        <w:rPr>
          <w:rFonts w:ascii="Verdana" w:hAnsi="Verdana"/>
          <w:color w:val="auto"/>
          <w:sz w:val="20"/>
        </w:rPr>
      </w:pPr>
    </w:p>
    <w:p w:rsidR="006B3367" w:rsidRDefault="00212735">
      <w:pPr>
        <w:rPr>
          <w:rFonts w:ascii="Verdana" w:hAnsi="Verdana"/>
          <w:sz w:val="20"/>
        </w:rPr>
      </w:pPr>
      <w:r>
        <w:rPr>
          <w:rFonts w:ascii="Verdana" w:hAnsi="Verdana"/>
          <w:sz w:val="20"/>
        </w:rPr>
        <w:br w:type="page"/>
      </w:r>
    </w:p>
    <w:p w:rsidR="006B3367" w:rsidRDefault="00212735">
      <w:pPr>
        <w:pStyle w:val="Default"/>
        <w:spacing w:line="276" w:lineRule="auto"/>
        <w:rPr>
          <w:rFonts w:ascii="Verdana" w:hAnsi="Verdana"/>
          <w:color w:val="auto"/>
          <w:sz w:val="20"/>
        </w:rPr>
      </w:pPr>
      <w:r>
        <w:rPr>
          <w:rFonts w:ascii="Verdana" w:hAnsi="Verdana"/>
          <w:b/>
          <w:bCs/>
          <w:i/>
          <w:iCs/>
          <w:sz w:val="20"/>
        </w:rPr>
        <w:lastRenderedPageBreak/>
        <w:t xml:space="preserve">1.8  Communication and Support to the Board </w:t>
      </w:r>
    </w:p>
    <w:p w:rsidR="006B3367" w:rsidRDefault="006B3367">
      <w:pPr>
        <w:pStyle w:val="Default"/>
        <w:spacing w:line="276" w:lineRule="auto"/>
        <w:rPr>
          <w:rFonts w:ascii="Verdana" w:hAnsi="Verdana"/>
          <w:i/>
          <w:iCs/>
          <w:color w:val="auto"/>
          <w:sz w:val="20"/>
        </w:rPr>
      </w:pPr>
    </w:p>
    <w:p w:rsidR="006B3367" w:rsidRDefault="00212735">
      <w:pPr>
        <w:pStyle w:val="Default"/>
        <w:spacing w:line="276" w:lineRule="auto"/>
        <w:rPr>
          <w:rFonts w:ascii="Verdana" w:hAnsi="Verdana"/>
          <w:color w:val="auto"/>
          <w:sz w:val="20"/>
        </w:rPr>
      </w:pPr>
      <w:r>
        <w:rPr>
          <w:rFonts w:ascii="Verdana" w:hAnsi="Verdana"/>
          <w:i/>
          <w:iCs/>
          <w:sz w:val="20"/>
        </w:rPr>
        <w:t xml:space="preserve">The CEO will not permit the Board to be uninformed or unsupported in its work. </w:t>
      </w:r>
    </w:p>
    <w:p w:rsidR="006B3367" w:rsidRDefault="006B3367">
      <w:pPr>
        <w:pStyle w:val="Default"/>
        <w:spacing w:line="276" w:lineRule="auto"/>
        <w:rPr>
          <w:rFonts w:ascii="Verdana" w:hAnsi="Verdana"/>
          <w:color w:val="auto"/>
          <w:sz w:val="20"/>
        </w:rPr>
      </w:pPr>
    </w:p>
    <w:p w:rsidR="006B3367" w:rsidRDefault="00212735">
      <w:pPr>
        <w:pStyle w:val="Default"/>
        <w:spacing w:line="276" w:lineRule="auto"/>
        <w:rPr>
          <w:rFonts w:ascii="Verdana" w:hAnsi="Verdana"/>
          <w:color w:val="auto"/>
          <w:sz w:val="20"/>
        </w:rPr>
      </w:pPr>
      <w:r>
        <w:rPr>
          <w:rFonts w:ascii="Verdana" w:hAnsi="Verdana"/>
          <w:sz w:val="20"/>
        </w:rPr>
        <w:t xml:space="preserve">The CEO will not: </w:t>
      </w:r>
      <w:ins w:id="43" w:author="Cam" w:date="2012-08-03T09:31:00Z">
        <w:r w:rsidR="0041073C">
          <w:rPr>
            <w:rFonts w:ascii="Verdana" w:hAnsi="Verdana"/>
            <w:sz w:val="20"/>
          </w:rPr>
          <w:br/>
        </w:r>
      </w:ins>
    </w:p>
    <w:p w:rsidR="006B3367" w:rsidRDefault="00212735" w:rsidP="00A83557">
      <w:pPr>
        <w:pStyle w:val="Default"/>
        <w:numPr>
          <w:ilvl w:val="0"/>
          <w:numId w:val="5"/>
        </w:numPr>
        <w:spacing w:after="240" w:line="276" w:lineRule="auto"/>
        <w:rPr>
          <w:rFonts w:ascii="Verdana" w:hAnsi="Verdana"/>
          <w:color w:val="auto"/>
          <w:sz w:val="20"/>
        </w:rPr>
      </w:pPr>
      <w:r>
        <w:rPr>
          <w:rFonts w:ascii="Verdana" w:hAnsi="Verdana"/>
          <w:sz w:val="20"/>
        </w:rPr>
        <w:t xml:space="preserve">Withhold, impede, or confound information relevant to the Board’s informed accomplishment of its job. </w:t>
      </w:r>
    </w:p>
    <w:p w:rsidR="006B3367" w:rsidRDefault="00212735" w:rsidP="00A83557">
      <w:pPr>
        <w:pStyle w:val="Default"/>
        <w:numPr>
          <w:ilvl w:val="1"/>
          <w:numId w:val="5"/>
        </w:numPr>
        <w:spacing w:after="240" w:line="276" w:lineRule="auto"/>
        <w:rPr>
          <w:rFonts w:ascii="Verdana" w:hAnsi="Verdana"/>
          <w:color w:val="auto"/>
          <w:sz w:val="20"/>
        </w:rPr>
      </w:pPr>
      <w:r>
        <w:rPr>
          <w:rFonts w:ascii="Verdana" w:hAnsi="Verdana"/>
          <w:sz w:val="20"/>
        </w:rPr>
        <w:t>Neglect to submit monitoring data required by the Board in Board-Management Delegation policy “</w:t>
      </w:r>
      <w:r>
        <w:rPr>
          <w:rFonts w:ascii="Verdana" w:hAnsi="Verdana"/>
          <w:i/>
          <w:iCs/>
          <w:sz w:val="20"/>
        </w:rPr>
        <w:t>Monitoring CEO Performance</w:t>
      </w:r>
      <w:r>
        <w:rPr>
          <w:rFonts w:ascii="Verdana" w:hAnsi="Verdana"/>
          <w:sz w:val="20"/>
        </w:rPr>
        <w:t>” in a timely, accurate, and understandable fashion, directly addressing provisions of Board policies being monitored, and including CEO interpretations consistent with Board-Management Delegation policy “</w:t>
      </w:r>
      <w:r>
        <w:rPr>
          <w:rFonts w:ascii="Verdana" w:hAnsi="Verdana"/>
          <w:i/>
          <w:iCs/>
          <w:sz w:val="20"/>
        </w:rPr>
        <w:t>Delegation to the CEO</w:t>
      </w:r>
      <w:r>
        <w:rPr>
          <w:rFonts w:ascii="Verdana" w:hAnsi="Verdana"/>
          <w:sz w:val="20"/>
        </w:rPr>
        <w:t xml:space="preserve">” as well as relevant data. </w:t>
      </w:r>
    </w:p>
    <w:p w:rsidR="006B3367" w:rsidRDefault="00212735" w:rsidP="00A83557">
      <w:pPr>
        <w:pStyle w:val="Default"/>
        <w:numPr>
          <w:ilvl w:val="1"/>
          <w:numId w:val="5"/>
        </w:numPr>
        <w:spacing w:after="240" w:line="276" w:lineRule="auto"/>
        <w:rPr>
          <w:rFonts w:ascii="Verdana" w:hAnsi="Verdana"/>
          <w:color w:val="auto"/>
          <w:sz w:val="20"/>
        </w:rPr>
      </w:pPr>
      <w:r>
        <w:rPr>
          <w:rFonts w:ascii="Verdana" w:hAnsi="Verdana"/>
          <w:sz w:val="20"/>
        </w:rPr>
        <w:t xml:space="preserve">Allow the Board to be unaware of any actual or anticipated noncompliance with any Ends or Executive Limitations policy, regardless of the Board’s monitoring schedule. </w:t>
      </w:r>
    </w:p>
    <w:p w:rsidR="006B3367" w:rsidRDefault="00212735" w:rsidP="00A83557">
      <w:pPr>
        <w:pStyle w:val="Default"/>
        <w:numPr>
          <w:ilvl w:val="1"/>
          <w:numId w:val="5"/>
        </w:numPr>
        <w:spacing w:after="240" w:line="276" w:lineRule="auto"/>
        <w:rPr>
          <w:rFonts w:ascii="Verdana" w:hAnsi="Verdana"/>
          <w:color w:val="auto"/>
          <w:sz w:val="20"/>
        </w:rPr>
      </w:pPr>
      <w:r>
        <w:rPr>
          <w:rFonts w:ascii="Verdana" w:hAnsi="Verdana"/>
          <w:sz w:val="20"/>
        </w:rPr>
        <w:t>Allow the Board to be without decision information required periodically by the Board or let the Board be unaware of relevant trends.</w:t>
      </w:r>
    </w:p>
    <w:p w:rsidR="006B3367" w:rsidRDefault="00212735" w:rsidP="00A83557">
      <w:pPr>
        <w:pStyle w:val="Default"/>
        <w:numPr>
          <w:ilvl w:val="1"/>
          <w:numId w:val="5"/>
        </w:numPr>
        <w:spacing w:after="240" w:line="276" w:lineRule="auto"/>
        <w:rPr>
          <w:rFonts w:ascii="Verdana" w:hAnsi="Verdana"/>
          <w:color w:val="auto"/>
          <w:sz w:val="20"/>
        </w:rPr>
      </w:pPr>
      <w:r>
        <w:rPr>
          <w:rFonts w:ascii="Verdana" w:hAnsi="Verdana"/>
          <w:sz w:val="20"/>
        </w:rPr>
        <w:t xml:space="preserve">Present information in unnecessarily complex or lengthy form or in a form that fails to differentiate among information of three types: monitoring, decision preparation, and other. </w:t>
      </w:r>
    </w:p>
    <w:p w:rsidR="006B3367" w:rsidRDefault="00212735" w:rsidP="00A83557">
      <w:pPr>
        <w:pStyle w:val="Default"/>
        <w:numPr>
          <w:ilvl w:val="1"/>
          <w:numId w:val="5"/>
        </w:numPr>
        <w:spacing w:after="240" w:line="276" w:lineRule="auto"/>
        <w:rPr>
          <w:rFonts w:ascii="Verdana" w:hAnsi="Verdana"/>
          <w:color w:val="auto"/>
          <w:sz w:val="20"/>
        </w:rPr>
      </w:pPr>
      <w:r>
        <w:rPr>
          <w:rFonts w:ascii="Verdana" w:hAnsi="Verdana"/>
          <w:sz w:val="20"/>
        </w:rPr>
        <w:t xml:space="preserve">Let the Board be unaware of any incidental information it requires including anticipated media coverage, threatened or pending legal action and material internal changes. </w:t>
      </w:r>
    </w:p>
    <w:p w:rsidR="006B3367" w:rsidRDefault="00212735" w:rsidP="00A83557">
      <w:pPr>
        <w:pStyle w:val="Default"/>
        <w:numPr>
          <w:ilvl w:val="1"/>
          <w:numId w:val="5"/>
        </w:numPr>
        <w:spacing w:after="240" w:line="276" w:lineRule="auto"/>
        <w:rPr>
          <w:rFonts w:ascii="Verdana" w:hAnsi="Verdana"/>
          <w:color w:val="auto"/>
          <w:sz w:val="20"/>
        </w:rPr>
      </w:pPr>
      <w:r>
        <w:rPr>
          <w:rFonts w:ascii="Verdana" w:hAnsi="Verdana"/>
          <w:sz w:val="20"/>
        </w:rPr>
        <w:t>Fail to inform the Board if, in the CEO’s opinion, the Board is not in compliance with its own policies on Governance Process and Board-CEO Linkage, particularly in the case of Board behaviour that is detrimental to the work relationship between the Board and the CEO.</w:t>
      </w:r>
    </w:p>
    <w:p w:rsidR="006B3367" w:rsidRDefault="00212735" w:rsidP="00A83557">
      <w:pPr>
        <w:pStyle w:val="Default"/>
        <w:numPr>
          <w:ilvl w:val="0"/>
          <w:numId w:val="5"/>
        </w:numPr>
        <w:spacing w:after="240" w:line="276" w:lineRule="auto"/>
        <w:rPr>
          <w:rFonts w:ascii="Verdana" w:hAnsi="Verdana"/>
          <w:color w:val="auto"/>
          <w:sz w:val="20"/>
        </w:rPr>
      </w:pPr>
      <w:r>
        <w:rPr>
          <w:rFonts w:ascii="Verdana" w:hAnsi="Verdana"/>
          <w:sz w:val="20"/>
        </w:rPr>
        <w:t xml:space="preserve">Withhold from the Board and its processes logistical and clerical assistance. </w:t>
      </w:r>
    </w:p>
    <w:p w:rsidR="006B3367" w:rsidRDefault="00212735" w:rsidP="00A83557">
      <w:pPr>
        <w:pStyle w:val="Default"/>
        <w:numPr>
          <w:ilvl w:val="0"/>
          <w:numId w:val="5"/>
        </w:numPr>
        <w:spacing w:after="240" w:line="276" w:lineRule="auto"/>
        <w:rPr>
          <w:rFonts w:ascii="Verdana" w:hAnsi="Verdana"/>
          <w:color w:val="auto"/>
          <w:sz w:val="20"/>
        </w:rPr>
      </w:pPr>
      <w:r>
        <w:rPr>
          <w:rFonts w:ascii="Verdana" w:hAnsi="Verdana"/>
          <w:sz w:val="20"/>
        </w:rPr>
        <w:t xml:space="preserve">Impede the Board’s collective authority, misrepresent its processes and role, or impede its lawful obligations. </w:t>
      </w:r>
    </w:p>
    <w:p w:rsidR="006B3367" w:rsidRDefault="00212735" w:rsidP="00A83557">
      <w:pPr>
        <w:pStyle w:val="Default"/>
        <w:numPr>
          <w:ilvl w:val="1"/>
          <w:numId w:val="5"/>
        </w:numPr>
        <w:spacing w:after="240" w:line="276" w:lineRule="auto"/>
        <w:rPr>
          <w:rFonts w:ascii="Verdana" w:hAnsi="Verdana"/>
          <w:color w:val="auto"/>
          <w:sz w:val="20"/>
        </w:rPr>
      </w:pPr>
      <w:r>
        <w:rPr>
          <w:rFonts w:ascii="Verdana" w:hAnsi="Verdana"/>
          <w:sz w:val="20"/>
        </w:rPr>
        <w:t xml:space="preserve">Deal with the Board in a way that favours or privileges certain Board members over others except when (i) fulfilling individual requests for information or (ii) responding to officers or committees with respect of duties charged to them by the Board. </w:t>
      </w:r>
    </w:p>
    <w:p w:rsidR="006B3367" w:rsidRDefault="00212735" w:rsidP="00A83557">
      <w:pPr>
        <w:pStyle w:val="Default"/>
        <w:numPr>
          <w:ilvl w:val="1"/>
          <w:numId w:val="5"/>
        </w:numPr>
        <w:spacing w:after="240" w:line="276" w:lineRule="auto"/>
        <w:rPr>
          <w:rFonts w:ascii="Verdana" w:hAnsi="Verdana"/>
          <w:color w:val="auto"/>
          <w:sz w:val="20"/>
        </w:rPr>
      </w:pPr>
      <w:r>
        <w:rPr>
          <w:rFonts w:ascii="Verdana" w:hAnsi="Verdana"/>
          <w:sz w:val="20"/>
        </w:rPr>
        <w:t xml:space="preserve">Fail to submit for the Board’s consent agenda items delegated to the CEO yet required by law, regulation or contract to be Board-approved, along with applicable monitoring information. </w:t>
      </w:r>
    </w:p>
    <w:p w:rsidR="006B3367" w:rsidRDefault="006B3367">
      <w:pPr>
        <w:pStyle w:val="Default"/>
        <w:spacing w:line="276" w:lineRule="auto"/>
        <w:rPr>
          <w:rFonts w:ascii="Verdana" w:hAnsi="Verdana"/>
          <w:color w:val="auto"/>
          <w:sz w:val="20"/>
        </w:rPr>
      </w:pPr>
    </w:p>
    <w:p w:rsidR="00C842AA" w:rsidRDefault="00C842AA">
      <w:pPr>
        <w:rPr>
          <w:rFonts w:ascii="Verdana" w:hAnsi="Verdana"/>
          <w:b/>
          <w:bCs/>
          <w:i/>
          <w:iCs/>
          <w:sz w:val="20"/>
        </w:rPr>
      </w:pPr>
    </w:p>
    <w:p w:rsidR="006B3367" w:rsidRDefault="00C842AA">
      <w:pPr>
        <w:rPr>
          <w:rFonts w:ascii="Verdana" w:hAnsi="Verdana"/>
          <w:i/>
          <w:iCs/>
          <w:sz w:val="20"/>
        </w:rPr>
      </w:pPr>
      <w:r>
        <w:rPr>
          <w:rFonts w:ascii="Verdana" w:hAnsi="Verdana"/>
          <w:b/>
          <w:bCs/>
          <w:i/>
          <w:iCs/>
          <w:sz w:val="20"/>
        </w:rPr>
        <w:lastRenderedPageBreak/>
        <w:t xml:space="preserve">1.9 </w:t>
      </w:r>
      <w:r w:rsidR="00212735">
        <w:rPr>
          <w:rFonts w:ascii="Verdana" w:hAnsi="Verdana"/>
          <w:b/>
          <w:bCs/>
          <w:i/>
          <w:iCs/>
          <w:sz w:val="20"/>
        </w:rPr>
        <w:t xml:space="preserve"> Ends Focus of Contracts </w:t>
      </w:r>
      <w:r w:rsidR="00212735">
        <w:rPr>
          <w:rFonts w:ascii="Verdana" w:hAnsi="Verdana"/>
          <w:sz w:val="20"/>
        </w:rPr>
        <w:br/>
      </w:r>
      <w:r w:rsidR="00212735">
        <w:rPr>
          <w:rFonts w:ascii="Verdana" w:hAnsi="Verdana"/>
          <w:sz w:val="20"/>
        </w:rPr>
        <w:br/>
      </w:r>
      <w:r w:rsidR="00212735">
        <w:rPr>
          <w:rFonts w:ascii="Verdana" w:hAnsi="Verdana"/>
          <w:i/>
          <w:iCs/>
          <w:sz w:val="20"/>
        </w:rPr>
        <w:t>The CEO will not enter into any contract that fails to further the production of Ends and the avoidance of unacceptable means.</w:t>
      </w:r>
    </w:p>
    <w:p w:rsidR="006B3367" w:rsidRDefault="00212735">
      <w:pPr>
        <w:pStyle w:val="Default"/>
        <w:spacing w:line="276" w:lineRule="auto"/>
        <w:rPr>
          <w:rFonts w:ascii="Verdana" w:hAnsi="Verdana"/>
          <w:color w:val="auto"/>
          <w:sz w:val="20"/>
        </w:rPr>
      </w:pPr>
      <w:r>
        <w:rPr>
          <w:rFonts w:ascii="Verdana" w:hAnsi="Verdana"/>
          <w:sz w:val="20"/>
        </w:rPr>
        <w:t xml:space="preserve">The CEO will not: </w:t>
      </w:r>
      <w:ins w:id="44" w:author="Cam" w:date="2012-08-03T09:31:00Z">
        <w:r w:rsidR="0041073C">
          <w:rPr>
            <w:rFonts w:ascii="Verdana" w:hAnsi="Verdana"/>
            <w:sz w:val="20"/>
          </w:rPr>
          <w:br/>
        </w:r>
      </w:ins>
    </w:p>
    <w:p w:rsidR="006B3367" w:rsidRDefault="00212735" w:rsidP="00A83557">
      <w:pPr>
        <w:pStyle w:val="Default"/>
        <w:numPr>
          <w:ilvl w:val="0"/>
          <w:numId w:val="6"/>
        </w:numPr>
        <w:spacing w:line="276" w:lineRule="auto"/>
        <w:rPr>
          <w:rFonts w:ascii="Verdana" w:hAnsi="Verdana"/>
          <w:color w:val="auto"/>
          <w:sz w:val="20"/>
        </w:rPr>
      </w:pPr>
      <w:r>
        <w:rPr>
          <w:rFonts w:ascii="Verdana" w:hAnsi="Verdana"/>
          <w:sz w:val="20"/>
        </w:rPr>
        <w:t xml:space="preserve">Enter into any contract without having formal requirements in place that provide protection from funding being used in imprudent, unlawful or unethical ways. </w:t>
      </w:r>
      <w:r w:rsidR="00A83557">
        <w:rPr>
          <w:rFonts w:ascii="Verdana" w:hAnsi="Verdana"/>
          <w:sz w:val="20"/>
        </w:rPr>
        <w:br/>
      </w:r>
    </w:p>
    <w:p w:rsidR="006B3367" w:rsidRDefault="00212735" w:rsidP="00A83557">
      <w:pPr>
        <w:pStyle w:val="Default"/>
        <w:numPr>
          <w:ilvl w:val="0"/>
          <w:numId w:val="6"/>
        </w:numPr>
        <w:spacing w:line="276" w:lineRule="auto"/>
        <w:rPr>
          <w:rFonts w:ascii="Verdana" w:hAnsi="Verdana"/>
          <w:color w:val="auto"/>
          <w:sz w:val="20"/>
        </w:rPr>
      </w:pPr>
      <w:r>
        <w:rPr>
          <w:rFonts w:ascii="Verdana" w:hAnsi="Verdana"/>
          <w:sz w:val="20"/>
        </w:rPr>
        <w:t xml:space="preserve">Fail to assess and consider an applicant’s or contractor’s capability to produce appropriately targeted, efficient results. </w:t>
      </w:r>
      <w:r w:rsidR="00A83557">
        <w:rPr>
          <w:rFonts w:ascii="Verdana" w:hAnsi="Verdana"/>
          <w:sz w:val="20"/>
        </w:rPr>
        <w:br/>
      </w:r>
    </w:p>
    <w:p w:rsidR="006B3367" w:rsidRDefault="00212735" w:rsidP="00A83557">
      <w:pPr>
        <w:pStyle w:val="Default"/>
        <w:numPr>
          <w:ilvl w:val="0"/>
          <w:numId w:val="6"/>
        </w:numPr>
        <w:spacing w:line="276" w:lineRule="auto"/>
        <w:rPr>
          <w:rFonts w:ascii="Verdana" w:hAnsi="Verdana"/>
          <w:sz w:val="20"/>
        </w:rPr>
      </w:pPr>
      <w:r>
        <w:rPr>
          <w:rFonts w:ascii="Verdana" w:hAnsi="Verdana"/>
          <w:sz w:val="20"/>
        </w:rPr>
        <w:t xml:space="preserve">Fail to inform the Board of any anticipated or actual deviation from contracts. </w:t>
      </w:r>
    </w:p>
    <w:p w:rsidR="00AA1FA4" w:rsidRDefault="0041073C" w:rsidP="00AA1FA4">
      <w:pPr>
        <w:pStyle w:val="Default"/>
        <w:spacing w:line="276" w:lineRule="auto"/>
        <w:rPr>
          <w:rFonts w:ascii="Verdana" w:hAnsi="Verdana"/>
          <w:sz w:val="20"/>
        </w:rPr>
      </w:pPr>
      <w:ins w:id="45" w:author="Cam" w:date="2012-08-03T09:31:00Z">
        <w:r>
          <w:rPr>
            <w:rFonts w:ascii="Verdana" w:hAnsi="Verdana"/>
            <w:sz w:val="20"/>
          </w:rPr>
          <w:br/>
        </w:r>
      </w:ins>
    </w:p>
    <w:p w:rsidR="00AA1FA4" w:rsidRDefault="00AA1FA4" w:rsidP="00AA1FA4">
      <w:pPr>
        <w:autoSpaceDE w:val="0"/>
        <w:autoSpaceDN w:val="0"/>
        <w:rPr>
          <w:ins w:id="46" w:author="Kerry Marshall" w:date="2012-08-02T17:19:00Z"/>
        </w:rPr>
      </w:pPr>
      <w:commentRangeStart w:id="47"/>
      <w:ins w:id="48" w:author="Kerry Marshall" w:date="2012-08-02T17:19:00Z">
        <w:r>
          <w:rPr>
            <w:rFonts w:ascii="Verdana" w:hAnsi="Verdana"/>
            <w:b/>
            <w:bCs/>
            <w:i/>
            <w:iCs/>
            <w:color w:val="000000"/>
            <w:sz w:val="20"/>
            <w:szCs w:val="20"/>
          </w:rPr>
          <w:t>1.10 Compensation and Benefits</w:t>
        </w:r>
      </w:ins>
      <w:commentRangeEnd w:id="47"/>
      <w:ins w:id="49" w:author="Kerry Marshall" w:date="2012-08-02T17:20:00Z">
        <w:r>
          <w:rPr>
            <w:rStyle w:val="CommentReference"/>
          </w:rPr>
          <w:commentReference w:id="47"/>
        </w:r>
      </w:ins>
    </w:p>
    <w:p w:rsidR="00AA1FA4" w:rsidRDefault="00AA1FA4" w:rsidP="00AA1FA4">
      <w:pPr>
        <w:autoSpaceDE w:val="0"/>
        <w:autoSpaceDN w:val="0"/>
        <w:rPr>
          <w:ins w:id="50" w:author="Kerry Marshall" w:date="2012-08-02T17:19:00Z"/>
        </w:rPr>
      </w:pPr>
      <w:ins w:id="51" w:author="Kerry Marshall" w:date="2012-08-02T17:19:00Z">
        <w:r>
          <w:rPr>
            <w:rFonts w:ascii="Verdana" w:hAnsi="Verdana"/>
            <w:i/>
            <w:iCs/>
            <w:color w:val="000000"/>
            <w:sz w:val="20"/>
            <w:szCs w:val="20"/>
          </w:rPr>
          <w:t xml:space="preserve">With respect to the employment, compensation and benefits of employees and contract workers, the CEO shall not cause or allow jeopardy to financial integrity or to stakeholder image. </w:t>
        </w:r>
        <w:r>
          <w:rPr>
            <w:rFonts w:ascii="Verdana" w:hAnsi="Verdana"/>
            <w:color w:val="000000"/>
            <w:sz w:val="20"/>
            <w:szCs w:val="20"/>
          </w:rPr>
          <w:t> </w:t>
        </w:r>
      </w:ins>
    </w:p>
    <w:p w:rsidR="00AA1FA4" w:rsidRDefault="00AA1FA4" w:rsidP="00AA1FA4">
      <w:pPr>
        <w:autoSpaceDE w:val="0"/>
        <w:autoSpaceDN w:val="0"/>
        <w:rPr>
          <w:ins w:id="52" w:author="Kerry Marshall" w:date="2012-08-02T17:19:00Z"/>
        </w:rPr>
      </w:pPr>
      <w:ins w:id="53" w:author="Kerry Marshall" w:date="2012-08-02T17:19:00Z">
        <w:r>
          <w:rPr>
            <w:rFonts w:ascii="Verdana" w:hAnsi="Verdana"/>
            <w:color w:val="000000"/>
            <w:sz w:val="20"/>
            <w:szCs w:val="20"/>
          </w:rPr>
          <w:t xml:space="preserve">The CEO will not: </w:t>
        </w:r>
      </w:ins>
    </w:p>
    <w:p w:rsidR="00AA1FA4" w:rsidRDefault="00AA1FA4" w:rsidP="0041073C">
      <w:pPr>
        <w:autoSpaceDE w:val="0"/>
        <w:autoSpaceDN w:val="0"/>
        <w:ind w:left="426" w:hanging="426"/>
        <w:rPr>
          <w:ins w:id="54" w:author="Kerry Marshall" w:date="2012-08-02T17:19:00Z"/>
        </w:rPr>
      </w:pPr>
      <w:ins w:id="55" w:author="Kerry Marshall" w:date="2012-08-02T17:19:00Z">
        <w:r>
          <w:rPr>
            <w:rFonts w:ascii="Verdana" w:hAnsi="Verdana"/>
            <w:color w:val="000000"/>
            <w:sz w:val="20"/>
            <w:szCs w:val="20"/>
          </w:rPr>
          <w:t>1.</w:t>
        </w:r>
        <w:r>
          <w:rPr>
            <w:rFonts w:ascii="Times New Roman" w:hAnsi="Times New Roman" w:cs="Times New Roman"/>
            <w:color w:val="000000"/>
            <w:sz w:val="14"/>
            <w:szCs w:val="14"/>
          </w:rPr>
          <w:t xml:space="preserve">    </w:t>
        </w:r>
        <w:r>
          <w:rPr>
            <w:rFonts w:ascii="Verdana" w:hAnsi="Verdana"/>
            <w:color w:val="000000"/>
            <w:sz w:val="20"/>
            <w:szCs w:val="20"/>
          </w:rPr>
          <w:t xml:space="preserve">Change the CEO’s own compensation and benefits. </w:t>
        </w:r>
      </w:ins>
    </w:p>
    <w:p w:rsidR="00AA1FA4" w:rsidRDefault="00AA1FA4" w:rsidP="0041073C">
      <w:pPr>
        <w:autoSpaceDE w:val="0"/>
        <w:autoSpaceDN w:val="0"/>
        <w:ind w:left="426" w:hanging="426"/>
        <w:rPr>
          <w:ins w:id="56" w:author="Kerry Marshall" w:date="2012-08-02T17:19:00Z"/>
        </w:rPr>
      </w:pPr>
      <w:ins w:id="57" w:author="Kerry Marshall" w:date="2012-08-02T17:19:00Z">
        <w:r>
          <w:rPr>
            <w:rFonts w:ascii="Verdana" w:hAnsi="Verdana"/>
            <w:color w:val="000000"/>
            <w:sz w:val="20"/>
            <w:szCs w:val="20"/>
          </w:rPr>
          <w:t>2.</w:t>
        </w:r>
        <w:r>
          <w:rPr>
            <w:rFonts w:ascii="Times New Roman" w:hAnsi="Times New Roman" w:cs="Times New Roman"/>
            <w:color w:val="000000"/>
            <w:sz w:val="14"/>
            <w:szCs w:val="14"/>
          </w:rPr>
          <w:t xml:space="preserve">    </w:t>
        </w:r>
        <w:r>
          <w:rPr>
            <w:rFonts w:ascii="Verdana" w:hAnsi="Verdana"/>
            <w:color w:val="000000"/>
            <w:sz w:val="20"/>
            <w:szCs w:val="20"/>
          </w:rPr>
          <w:t xml:space="preserve">Promise or imply on-going employment where this has not been specified in a Board approved staff establishment plan. </w:t>
        </w:r>
      </w:ins>
    </w:p>
    <w:p w:rsidR="00AA1FA4" w:rsidRDefault="00AA1FA4" w:rsidP="0041073C">
      <w:pPr>
        <w:autoSpaceDE w:val="0"/>
        <w:autoSpaceDN w:val="0"/>
        <w:ind w:left="426" w:hanging="426"/>
        <w:rPr>
          <w:ins w:id="58" w:author="Kerry Marshall" w:date="2012-08-02T17:19:00Z"/>
        </w:rPr>
      </w:pPr>
      <w:ins w:id="59" w:author="Kerry Marshall" w:date="2012-08-02T17:19:00Z">
        <w:r>
          <w:rPr>
            <w:rFonts w:ascii="Verdana" w:hAnsi="Verdana"/>
            <w:color w:val="000000"/>
            <w:sz w:val="20"/>
            <w:szCs w:val="20"/>
          </w:rPr>
          <w:t>3.</w:t>
        </w:r>
        <w:r>
          <w:rPr>
            <w:rFonts w:ascii="Times New Roman" w:hAnsi="Times New Roman" w:cs="Times New Roman"/>
            <w:color w:val="000000"/>
            <w:sz w:val="14"/>
            <w:szCs w:val="14"/>
          </w:rPr>
          <w:t>   </w:t>
        </w:r>
        <w:r>
          <w:rPr>
            <w:rFonts w:ascii="Verdana" w:hAnsi="Verdana"/>
            <w:color w:val="000000"/>
            <w:sz w:val="20"/>
            <w:szCs w:val="20"/>
          </w:rPr>
          <w:t xml:space="preserve">Establish current compensation and benefits that deviate materially from the geographic or sector market for the skills employed. </w:t>
        </w:r>
      </w:ins>
    </w:p>
    <w:p w:rsidR="00AA1FA4" w:rsidRDefault="00AA1FA4" w:rsidP="0041073C">
      <w:pPr>
        <w:autoSpaceDE w:val="0"/>
        <w:autoSpaceDN w:val="0"/>
        <w:ind w:left="426" w:hanging="426"/>
        <w:rPr>
          <w:ins w:id="60" w:author="Kerry Marshall" w:date="2012-08-02T17:19:00Z"/>
        </w:rPr>
      </w:pPr>
      <w:ins w:id="61" w:author="Kerry Marshall" w:date="2012-08-02T17:19:00Z">
        <w:r>
          <w:rPr>
            <w:rFonts w:ascii="Verdana" w:hAnsi="Verdana"/>
            <w:color w:val="000000"/>
            <w:sz w:val="20"/>
            <w:szCs w:val="20"/>
          </w:rPr>
          <w:t>4.</w:t>
        </w:r>
        <w:r>
          <w:rPr>
            <w:rFonts w:ascii="Times New Roman" w:hAnsi="Times New Roman" w:cs="Times New Roman"/>
            <w:color w:val="000000"/>
            <w:sz w:val="14"/>
            <w:szCs w:val="14"/>
          </w:rPr>
          <w:t xml:space="preserve">    </w:t>
        </w:r>
        <w:r>
          <w:rPr>
            <w:rFonts w:ascii="Verdana" w:hAnsi="Verdana"/>
            <w:color w:val="000000"/>
            <w:sz w:val="20"/>
            <w:szCs w:val="20"/>
          </w:rPr>
          <w:t xml:space="preserve">Create compensation expectations over a longer term than revenues can be safely projected. </w:t>
        </w:r>
      </w:ins>
    </w:p>
    <w:p w:rsidR="00AA1FA4" w:rsidRDefault="00AA1FA4" w:rsidP="0041073C">
      <w:pPr>
        <w:autoSpaceDE w:val="0"/>
        <w:autoSpaceDN w:val="0"/>
        <w:spacing w:after="240"/>
        <w:ind w:left="426" w:hanging="426"/>
        <w:rPr>
          <w:ins w:id="62" w:author="Kerry Marshall" w:date="2012-08-02T17:19:00Z"/>
        </w:rPr>
      </w:pPr>
      <w:ins w:id="63" w:author="Kerry Marshall" w:date="2012-08-02T17:19:00Z">
        <w:r>
          <w:rPr>
            <w:rFonts w:ascii="Verdana" w:hAnsi="Verdana"/>
            <w:color w:val="000000"/>
            <w:sz w:val="20"/>
            <w:szCs w:val="20"/>
          </w:rPr>
          <w:t>5.</w:t>
        </w:r>
        <w:r>
          <w:rPr>
            <w:rFonts w:ascii="Times New Roman" w:hAnsi="Times New Roman" w:cs="Times New Roman"/>
            <w:color w:val="000000"/>
            <w:sz w:val="14"/>
            <w:szCs w:val="14"/>
          </w:rPr>
          <w:t>   </w:t>
        </w:r>
        <w:r>
          <w:rPr>
            <w:rFonts w:ascii="Verdana" w:hAnsi="Verdana"/>
            <w:color w:val="000000"/>
            <w:sz w:val="20"/>
            <w:szCs w:val="20"/>
          </w:rPr>
          <w:t>Establish or change benefits without Board approval or without an equitable benefits policy being in place.</w:t>
        </w:r>
      </w:ins>
    </w:p>
    <w:p w:rsidR="00AA1FA4" w:rsidRDefault="00AA1FA4" w:rsidP="00AA1FA4">
      <w:pPr>
        <w:pStyle w:val="Default"/>
        <w:spacing w:line="276" w:lineRule="auto"/>
        <w:rPr>
          <w:rFonts w:ascii="Verdana" w:hAnsi="Verdana"/>
          <w:sz w:val="20"/>
        </w:rPr>
      </w:pPr>
    </w:p>
    <w:sectPr w:rsidR="00AA1FA4" w:rsidSect="006B3367">
      <w:footerReference w:type="default" r:id="rId9"/>
      <w:pgSz w:w="11906" w:h="16838"/>
      <w:pgMar w:top="1440" w:right="1440" w:bottom="1276" w:left="1440" w:header="708" w:footer="108" w:gutter="0"/>
      <w:cols w:sep="1"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1" w:author="Cam" w:date="2012-08-03T10:07:00Z" w:initials="cb">
    <w:p w:rsidR="00BD1F52" w:rsidRDefault="00BD1F52">
      <w:pPr>
        <w:pStyle w:val="CommentText"/>
      </w:pPr>
      <w:r>
        <w:rPr>
          <w:rStyle w:val="CommentReference"/>
        </w:rPr>
        <w:annotationRef/>
      </w:r>
      <w:r>
        <w:t>You could as a Board require clients to informed of this policy, therefore (The CEO will not fail) 6. To inform clients of this policy.</w:t>
      </w:r>
    </w:p>
  </w:comment>
  <w:comment w:id="24" w:author="Kerry Marshall" w:date="2012-08-03T10:07:00Z" w:initials="KRM">
    <w:p w:rsidR="0041073C" w:rsidRDefault="0041073C">
      <w:pPr>
        <w:pStyle w:val="CommentText"/>
      </w:pPr>
      <w:r>
        <w:rPr>
          <w:rStyle w:val="CommentReference"/>
        </w:rPr>
        <w:annotationRef/>
      </w:r>
      <w:r>
        <w:t>Perhaps this section might be split into two separate statements as they are concepts</w:t>
      </w:r>
    </w:p>
    <w:p w:rsidR="0041073C" w:rsidRDefault="0041073C">
      <w:pPr>
        <w:pStyle w:val="CommentText"/>
      </w:pPr>
    </w:p>
  </w:comment>
  <w:comment w:id="25" w:author="Cam" w:date="2012-08-03T10:07:00Z" w:initials="cb">
    <w:p w:rsidR="00BD1F52" w:rsidRDefault="00BD1F52">
      <w:pPr>
        <w:pStyle w:val="CommentText"/>
      </w:pPr>
      <w:r>
        <w:rPr>
          <w:rStyle w:val="CommentReference"/>
        </w:rPr>
        <w:annotationRef/>
      </w:r>
      <w:r>
        <w:t>Recommend you refer to intellectual property here</w:t>
      </w:r>
    </w:p>
  </w:comment>
  <w:comment w:id="36" w:author="Kerry Marshall" w:date="2012-08-09T17:55:00Z" w:initials="KRM">
    <w:p w:rsidR="007E7085" w:rsidRDefault="007E7085">
      <w:pPr>
        <w:pStyle w:val="CommentText"/>
      </w:pPr>
      <w:r>
        <w:rPr>
          <w:rStyle w:val="CommentReference"/>
        </w:rPr>
        <w:annotationRef/>
      </w:r>
      <w:r>
        <w:t>After discussion with Cam I wish to insert this date for implementation of this policy provision</w:t>
      </w:r>
    </w:p>
  </w:comment>
  <w:comment w:id="47" w:author="Kerry Marshall" w:date="2012-08-03T10:07:00Z" w:initials="KRM">
    <w:p w:rsidR="0041073C" w:rsidRDefault="0041073C">
      <w:pPr>
        <w:pStyle w:val="CommentText"/>
      </w:pPr>
      <w:r>
        <w:rPr>
          <w:rStyle w:val="CommentReference"/>
        </w:rPr>
        <w:annotationRef/>
      </w:r>
      <w:r>
        <w:t>Cam has apologised for omitting this from teh draft we looked at.  I;ve added it as 1.10 but we can sort numbering when we finalise teh policy</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7AD" w:rsidRDefault="00B517AD" w:rsidP="006B3DE9">
      <w:pPr>
        <w:spacing w:after="0" w:line="240" w:lineRule="auto"/>
      </w:pPr>
      <w:r>
        <w:separator/>
      </w:r>
    </w:p>
  </w:endnote>
  <w:endnote w:type="continuationSeparator" w:id="1">
    <w:p w:rsidR="00B517AD" w:rsidRDefault="00B517AD" w:rsidP="006B3D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591190"/>
      <w:docPartObj>
        <w:docPartGallery w:val="Page Numbers (Bottom of Page)"/>
        <w:docPartUnique/>
      </w:docPartObj>
    </w:sdtPr>
    <w:sdtContent>
      <w:p w:rsidR="0041073C" w:rsidRDefault="00320B63" w:rsidP="00E00F1A">
        <w:pPr>
          <w:pStyle w:val="Footer"/>
          <w:pBdr>
            <w:top w:val="single" w:sz="4" w:space="1" w:color="auto"/>
          </w:pBdr>
          <w:tabs>
            <w:tab w:val="clear" w:pos="9360"/>
            <w:tab w:val="right" w:pos="9639"/>
          </w:tabs>
          <w:ind w:right="-613"/>
        </w:pPr>
        <w:r w:rsidRPr="0053548C">
          <w:rPr>
            <w:noProof/>
            <w:lang w:val="en-US"/>
          </w:rPr>
          <w:drawing>
            <wp:anchor distT="0" distB="0" distL="114300" distR="114300" simplePos="0" relativeHeight="251658240" behindDoc="1" locked="0" layoutInCell="1" allowOverlap="1">
              <wp:simplePos x="0" y="0"/>
              <wp:positionH relativeFrom="column">
                <wp:posOffset>-642620</wp:posOffset>
              </wp:positionH>
              <wp:positionV relativeFrom="paragraph">
                <wp:posOffset>-218440</wp:posOffset>
              </wp:positionV>
              <wp:extent cx="569595" cy="564515"/>
              <wp:effectExtent l="0" t="0" r="1905" b="6985"/>
              <wp:wrapTight wrapText="bothSides">
                <wp:wrapPolygon edited="0">
                  <wp:start x="0" y="0"/>
                  <wp:lineTo x="0" y="21138"/>
                  <wp:lineTo x="20950" y="21138"/>
                  <wp:lineTo x="20950" y="0"/>
                  <wp:lineTo x="0" y="0"/>
                </wp:wrapPolygon>
              </wp:wrapTight>
              <wp:docPr id="103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Picture 8"/>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9595" cy="564515"/>
                      </a:xfrm>
                      <a:prstGeom prst="rect">
                        <a:avLst/>
                      </a:prstGeom>
                      <a:noFill/>
                      <a:ln>
                        <a:noFill/>
                      </a:ln>
                      <a:effectLst/>
                      <a:extLst/>
                    </pic:spPr>
                  </pic:pic>
                </a:graphicData>
              </a:graphic>
            </wp:anchor>
          </w:drawing>
        </w:r>
        <w:r w:rsidR="0041073C">
          <w:t>Artena Society Limited</w:t>
        </w:r>
        <w:r w:rsidR="0041073C">
          <w:tab/>
          <w:t>July 2012</w:t>
        </w:r>
        <w:r w:rsidR="0041073C">
          <w:tab/>
          <w:t xml:space="preserve">Page | </w:t>
        </w:r>
        <w:r w:rsidR="003C1CDB">
          <w:fldChar w:fldCharType="begin"/>
        </w:r>
        <w:r w:rsidR="0041073C">
          <w:instrText xml:space="preserve"> PAGE   \* MERGEFORMAT </w:instrText>
        </w:r>
        <w:r w:rsidR="003C1CDB">
          <w:fldChar w:fldCharType="separate"/>
        </w:r>
        <w:r w:rsidR="007E7085">
          <w:rPr>
            <w:noProof/>
          </w:rPr>
          <w:t>1</w:t>
        </w:r>
        <w:r w:rsidR="003C1CDB">
          <w:rPr>
            <w:noProof/>
          </w:rPr>
          <w:fldChar w:fldCharType="end"/>
        </w:r>
      </w:p>
    </w:sdtContent>
  </w:sdt>
  <w:p w:rsidR="0041073C" w:rsidRPr="006B3DE9" w:rsidRDefault="0041073C" w:rsidP="006B3D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7AD" w:rsidRDefault="00B517AD" w:rsidP="006B3DE9">
      <w:pPr>
        <w:spacing w:after="0" w:line="240" w:lineRule="auto"/>
      </w:pPr>
      <w:r>
        <w:separator/>
      </w:r>
    </w:p>
  </w:footnote>
  <w:footnote w:type="continuationSeparator" w:id="1">
    <w:p w:rsidR="00B517AD" w:rsidRDefault="00B517AD" w:rsidP="006B3D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C0E5B"/>
    <w:multiLevelType w:val="hybridMultilevel"/>
    <w:tmpl w:val="D286E4B2"/>
    <w:lvl w:ilvl="0" w:tplc="C5C22AF4">
      <w:start w:val="1"/>
      <w:numFmt w:val="decimal"/>
      <w:lvlText w:val="%1."/>
      <w:lvlJc w:val="left"/>
      <w:pPr>
        <w:ind w:left="360" w:hanging="360"/>
      </w:pPr>
    </w:lvl>
    <w:lvl w:ilvl="1" w:tplc="14090015">
      <w:start w:val="1"/>
      <w:numFmt w:val="upperLetter"/>
      <w:lvlText w:val="%2."/>
      <w:lvlJc w:val="left"/>
      <w:pPr>
        <w:ind w:left="1080" w:hanging="360"/>
      </w:pPr>
    </w:lvl>
    <w:lvl w:ilvl="2" w:tplc="B6AC8A16">
      <w:start w:val="1"/>
      <w:numFmt w:val="lowerRoman"/>
      <w:lvlText w:val="%3."/>
      <w:lvlJc w:val="right"/>
      <w:pPr>
        <w:ind w:left="1800" w:hanging="180"/>
      </w:pPr>
    </w:lvl>
    <w:lvl w:ilvl="3" w:tplc="1A12685A">
      <w:start w:val="1"/>
      <w:numFmt w:val="decimal"/>
      <w:lvlText w:val="%4."/>
      <w:lvlJc w:val="left"/>
      <w:pPr>
        <w:ind w:left="2520" w:hanging="360"/>
      </w:pPr>
    </w:lvl>
    <w:lvl w:ilvl="4" w:tplc="B81818E8">
      <w:start w:val="1"/>
      <w:numFmt w:val="lowerLetter"/>
      <w:lvlText w:val="%5."/>
      <w:lvlJc w:val="left"/>
      <w:pPr>
        <w:ind w:left="3240" w:hanging="360"/>
      </w:pPr>
    </w:lvl>
    <w:lvl w:ilvl="5" w:tplc="D0142DB6">
      <w:start w:val="1"/>
      <w:numFmt w:val="lowerRoman"/>
      <w:lvlText w:val="%6."/>
      <w:lvlJc w:val="right"/>
      <w:pPr>
        <w:ind w:left="3960" w:hanging="180"/>
      </w:pPr>
    </w:lvl>
    <w:lvl w:ilvl="6" w:tplc="2280D9E6">
      <w:start w:val="1"/>
      <w:numFmt w:val="decimal"/>
      <w:lvlText w:val="%7."/>
      <w:lvlJc w:val="left"/>
      <w:pPr>
        <w:ind w:left="4680" w:hanging="360"/>
      </w:pPr>
    </w:lvl>
    <w:lvl w:ilvl="7" w:tplc="F2204050">
      <w:start w:val="1"/>
      <w:numFmt w:val="lowerLetter"/>
      <w:lvlText w:val="%8."/>
      <w:lvlJc w:val="left"/>
      <w:pPr>
        <w:ind w:left="5400" w:hanging="360"/>
      </w:pPr>
    </w:lvl>
    <w:lvl w:ilvl="8" w:tplc="BCBE3CD8">
      <w:start w:val="1"/>
      <w:numFmt w:val="lowerRoman"/>
      <w:lvlText w:val="%9."/>
      <w:lvlJc w:val="right"/>
      <w:pPr>
        <w:ind w:left="6120" w:hanging="180"/>
      </w:pPr>
    </w:lvl>
  </w:abstractNum>
  <w:abstractNum w:abstractNumId="1">
    <w:nsid w:val="2C736A23"/>
    <w:multiLevelType w:val="multilevel"/>
    <w:tmpl w:val="49EAE634"/>
    <w:lvl w:ilvl="0">
      <w:start w:val="1"/>
      <w:numFmt w:val="decimal"/>
      <w:lvlText w:val="%1."/>
      <w:lvlJc w:val="left"/>
      <w:pPr>
        <w:ind w:left="405" w:hanging="40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
    <w:nsid w:val="2E8D02A6"/>
    <w:multiLevelType w:val="hybridMultilevel"/>
    <w:tmpl w:val="82881126"/>
    <w:lvl w:ilvl="0" w:tplc="C5C22AF4">
      <w:start w:val="1"/>
      <w:numFmt w:val="decimal"/>
      <w:lvlText w:val="%1."/>
      <w:lvlJc w:val="left"/>
      <w:pPr>
        <w:ind w:left="360" w:hanging="360"/>
      </w:pPr>
    </w:lvl>
    <w:lvl w:ilvl="1" w:tplc="14090015">
      <w:start w:val="1"/>
      <w:numFmt w:val="upperLetter"/>
      <w:lvlText w:val="%2."/>
      <w:lvlJc w:val="left"/>
      <w:pPr>
        <w:ind w:left="1080" w:hanging="360"/>
      </w:pPr>
    </w:lvl>
    <w:lvl w:ilvl="2" w:tplc="B6AC8A16">
      <w:start w:val="1"/>
      <w:numFmt w:val="lowerRoman"/>
      <w:lvlText w:val="%3."/>
      <w:lvlJc w:val="right"/>
      <w:pPr>
        <w:ind w:left="1800" w:hanging="180"/>
      </w:pPr>
    </w:lvl>
    <w:lvl w:ilvl="3" w:tplc="1A12685A">
      <w:start w:val="1"/>
      <w:numFmt w:val="decimal"/>
      <w:lvlText w:val="%4."/>
      <w:lvlJc w:val="left"/>
      <w:pPr>
        <w:ind w:left="2520" w:hanging="360"/>
      </w:pPr>
    </w:lvl>
    <w:lvl w:ilvl="4" w:tplc="B81818E8">
      <w:start w:val="1"/>
      <w:numFmt w:val="lowerLetter"/>
      <w:lvlText w:val="%5."/>
      <w:lvlJc w:val="left"/>
      <w:pPr>
        <w:ind w:left="3240" w:hanging="360"/>
      </w:pPr>
    </w:lvl>
    <w:lvl w:ilvl="5" w:tplc="D0142DB6">
      <w:start w:val="1"/>
      <w:numFmt w:val="lowerRoman"/>
      <w:lvlText w:val="%6."/>
      <w:lvlJc w:val="right"/>
      <w:pPr>
        <w:ind w:left="3960" w:hanging="180"/>
      </w:pPr>
    </w:lvl>
    <w:lvl w:ilvl="6" w:tplc="2280D9E6">
      <w:start w:val="1"/>
      <w:numFmt w:val="decimal"/>
      <w:lvlText w:val="%7."/>
      <w:lvlJc w:val="left"/>
      <w:pPr>
        <w:ind w:left="4680" w:hanging="360"/>
      </w:pPr>
    </w:lvl>
    <w:lvl w:ilvl="7" w:tplc="F2204050">
      <w:start w:val="1"/>
      <w:numFmt w:val="lowerLetter"/>
      <w:lvlText w:val="%8."/>
      <w:lvlJc w:val="left"/>
      <w:pPr>
        <w:ind w:left="5400" w:hanging="360"/>
      </w:pPr>
    </w:lvl>
    <w:lvl w:ilvl="8" w:tplc="BCBE3CD8">
      <w:start w:val="1"/>
      <w:numFmt w:val="lowerRoman"/>
      <w:lvlText w:val="%9."/>
      <w:lvlJc w:val="right"/>
      <w:pPr>
        <w:ind w:left="6120" w:hanging="180"/>
      </w:pPr>
    </w:lvl>
  </w:abstractNum>
  <w:abstractNum w:abstractNumId="3">
    <w:nsid w:val="32EC55E7"/>
    <w:multiLevelType w:val="hybridMultilevel"/>
    <w:tmpl w:val="4C3E6370"/>
    <w:lvl w:ilvl="0" w:tplc="0980B552">
      <w:start w:val="1"/>
      <w:numFmt w:val="decimal"/>
      <w:lvlText w:val="%1."/>
      <w:lvlJc w:val="left"/>
      <w:pPr>
        <w:ind w:left="360" w:hanging="360"/>
      </w:pPr>
    </w:lvl>
    <w:lvl w:ilvl="1" w:tplc="9D961C24">
      <w:start w:val="1"/>
      <w:numFmt w:val="lowerLetter"/>
      <w:lvlText w:val="%2."/>
      <w:lvlJc w:val="left"/>
      <w:pPr>
        <w:ind w:left="1080" w:hanging="360"/>
      </w:pPr>
    </w:lvl>
    <w:lvl w:ilvl="2" w:tplc="075A87C6">
      <w:start w:val="1"/>
      <w:numFmt w:val="lowerRoman"/>
      <w:lvlText w:val="%3."/>
      <w:lvlJc w:val="right"/>
      <w:pPr>
        <w:ind w:left="1800" w:hanging="180"/>
      </w:pPr>
    </w:lvl>
    <w:lvl w:ilvl="3" w:tplc="266C896A">
      <w:start w:val="1"/>
      <w:numFmt w:val="decimal"/>
      <w:lvlText w:val="%4."/>
      <w:lvlJc w:val="left"/>
      <w:pPr>
        <w:ind w:left="2520" w:hanging="360"/>
      </w:pPr>
    </w:lvl>
    <w:lvl w:ilvl="4" w:tplc="483A6B14">
      <w:start w:val="1"/>
      <w:numFmt w:val="lowerLetter"/>
      <w:lvlText w:val="%5."/>
      <w:lvlJc w:val="left"/>
      <w:pPr>
        <w:ind w:left="3240" w:hanging="360"/>
      </w:pPr>
    </w:lvl>
    <w:lvl w:ilvl="5" w:tplc="3BAA6198">
      <w:start w:val="1"/>
      <w:numFmt w:val="lowerRoman"/>
      <w:lvlText w:val="%6."/>
      <w:lvlJc w:val="right"/>
      <w:pPr>
        <w:ind w:left="3960" w:hanging="180"/>
      </w:pPr>
    </w:lvl>
    <w:lvl w:ilvl="6" w:tplc="7254A216">
      <w:start w:val="1"/>
      <w:numFmt w:val="decimal"/>
      <w:lvlText w:val="%7."/>
      <w:lvlJc w:val="left"/>
      <w:pPr>
        <w:ind w:left="4680" w:hanging="360"/>
      </w:pPr>
    </w:lvl>
    <w:lvl w:ilvl="7" w:tplc="8EB659C2">
      <w:start w:val="1"/>
      <w:numFmt w:val="lowerLetter"/>
      <w:lvlText w:val="%8."/>
      <w:lvlJc w:val="left"/>
      <w:pPr>
        <w:ind w:left="5400" w:hanging="360"/>
      </w:pPr>
    </w:lvl>
    <w:lvl w:ilvl="8" w:tplc="F62A604E">
      <w:start w:val="1"/>
      <w:numFmt w:val="lowerRoman"/>
      <w:lvlText w:val="%9."/>
      <w:lvlJc w:val="right"/>
      <w:pPr>
        <w:ind w:left="6120" w:hanging="180"/>
      </w:pPr>
    </w:lvl>
  </w:abstractNum>
  <w:abstractNum w:abstractNumId="4">
    <w:nsid w:val="3C8D3B79"/>
    <w:multiLevelType w:val="hybridMultilevel"/>
    <w:tmpl w:val="00000000"/>
    <w:lvl w:ilvl="0" w:tplc="B9B02914">
      <w:start w:val="1"/>
      <w:numFmt w:val="decimal"/>
      <w:lvlText w:val="%1."/>
      <w:lvlJc w:val="left"/>
      <w:pPr>
        <w:tabs>
          <w:tab w:val="num" w:pos="720"/>
        </w:tabs>
        <w:ind w:left="720" w:hanging="360"/>
      </w:pPr>
    </w:lvl>
    <w:lvl w:ilvl="1" w:tplc="71C40930">
      <w:start w:val="1"/>
      <w:numFmt w:val="lowerLetter"/>
      <w:lvlText w:val="%2."/>
      <w:lvlJc w:val="left"/>
      <w:pPr>
        <w:tabs>
          <w:tab w:val="num" w:pos="1440"/>
        </w:tabs>
        <w:ind w:left="1440" w:hanging="360"/>
      </w:pPr>
    </w:lvl>
    <w:lvl w:ilvl="2" w:tplc="E34C5D52">
      <w:start w:val="1"/>
      <w:numFmt w:val="lowerRoman"/>
      <w:lvlText w:val="%3."/>
      <w:lvlJc w:val="left"/>
      <w:pPr>
        <w:tabs>
          <w:tab w:val="num" w:pos="2160"/>
        </w:tabs>
        <w:ind w:left="2160" w:hanging="360"/>
      </w:pPr>
    </w:lvl>
    <w:lvl w:ilvl="3" w:tplc="A9CC92B6">
      <w:start w:val="1"/>
      <w:numFmt w:val="decimal"/>
      <w:lvlText w:val="%4."/>
      <w:lvlJc w:val="left"/>
      <w:pPr>
        <w:tabs>
          <w:tab w:val="num" w:pos="2880"/>
        </w:tabs>
        <w:ind w:left="2880" w:hanging="360"/>
      </w:pPr>
    </w:lvl>
    <w:lvl w:ilvl="4" w:tplc="B2FC1E5E">
      <w:start w:val="1"/>
      <w:numFmt w:val="lowerLetter"/>
      <w:lvlText w:val="%5."/>
      <w:lvlJc w:val="left"/>
      <w:pPr>
        <w:tabs>
          <w:tab w:val="num" w:pos="3600"/>
        </w:tabs>
        <w:ind w:left="3600" w:hanging="360"/>
      </w:pPr>
    </w:lvl>
    <w:lvl w:ilvl="5" w:tplc="3DB0D5C0">
      <w:start w:val="1"/>
      <w:numFmt w:val="lowerRoman"/>
      <w:lvlText w:val="%6."/>
      <w:lvlJc w:val="left"/>
      <w:pPr>
        <w:tabs>
          <w:tab w:val="num" w:pos="4320"/>
        </w:tabs>
        <w:ind w:left="4320" w:hanging="360"/>
      </w:pPr>
    </w:lvl>
    <w:lvl w:ilvl="6" w:tplc="BC56E1BA">
      <w:start w:val="1"/>
      <w:numFmt w:val="decimal"/>
      <w:lvlText w:val="%7."/>
      <w:lvlJc w:val="left"/>
      <w:pPr>
        <w:tabs>
          <w:tab w:val="num" w:pos="5040"/>
        </w:tabs>
        <w:ind w:left="5040" w:hanging="360"/>
      </w:pPr>
    </w:lvl>
    <w:lvl w:ilvl="7" w:tplc="41EEBA0E">
      <w:start w:val="1"/>
      <w:numFmt w:val="lowerLetter"/>
      <w:lvlText w:val="%8."/>
      <w:lvlJc w:val="left"/>
      <w:pPr>
        <w:tabs>
          <w:tab w:val="num" w:pos="5760"/>
        </w:tabs>
        <w:ind w:left="5760" w:hanging="360"/>
      </w:pPr>
    </w:lvl>
    <w:lvl w:ilvl="8" w:tplc="3F5E8496">
      <w:start w:val="1"/>
      <w:numFmt w:val="lowerRoman"/>
      <w:lvlText w:val="%9."/>
      <w:lvlJc w:val="left"/>
      <w:pPr>
        <w:tabs>
          <w:tab w:val="num" w:pos="6480"/>
        </w:tabs>
        <w:ind w:left="6480" w:hanging="360"/>
      </w:pPr>
    </w:lvl>
  </w:abstractNum>
  <w:abstractNum w:abstractNumId="5">
    <w:nsid w:val="57FC31FC"/>
    <w:multiLevelType w:val="multilevel"/>
    <w:tmpl w:val="34A4D76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6D75711C"/>
    <w:multiLevelType w:val="hybridMultilevel"/>
    <w:tmpl w:val="00000000"/>
    <w:lvl w:ilvl="0" w:tplc="66704878">
      <w:start w:val="1"/>
      <w:numFmt w:val="decimal"/>
      <w:lvlText w:val="%1."/>
      <w:lvlJc w:val="left"/>
      <w:pPr>
        <w:tabs>
          <w:tab w:val="num" w:pos="360"/>
        </w:tabs>
        <w:ind w:left="360" w:hanging="360"/>
      </w:pPr>
    </w:lvl>
    <w:lvl w:ilvl="1" w:tplc="87E6E466">
      <w:start w:val="1"/>
      <w:numFmt w:val="lowerLetter"/>
      <w:lvlText w:val="%2."/>
      <w:lvlJc w:val="left"/>
      <w:pPr>
        <w:tabs>
          <w:tab w:val="num" w:pos="1080"/>
        </w:tabs>
        <w:ind w:left="1080" w:hanging="360"/>
      </w:pPr>
    </w:lvl>
    <w:lvl w:ilvl="2" w:tplc="A6F6D4E8">
      <w:start w:val="1"/>
      <w:numFmt w:val="lowerRoman"/>
      <w:lvlText w:val="%3."/>
      <w:lvlJc w:val="left"/>
      <w:pPr>
        <w:tabs>
          <w:tab w:val="num" w:pos="1800"/>
        </w:tabs>
        <w:ind w:left="1800" w:hanging="360"/>
      </w:pPr>
    </w:lvl>
    <w:lvl w:ilvl="3" w:tplc="4C36277E">
      <w:start w:val="1"/>
      <w:numFmt w:val="decimal"/>
      <w:lvlText w:val="%4."/>
      <w:lvlJc w:val="left"/>
      <w:pPr>
        <w:tabs>
          <w:tab w:val="num" w:pos="2520"/>
        </w:tabs>
        <w:ind w:left="2520" w:hanging="360"/>
      </w:pPr>
    </w:lvl>
    <w:lvl w:ilvl="4" w:tplc="7B18C31A">
      <w:start w:val="1"/>
      <w:numFmt w:val="lowerLetter"/>
      <w:lvlText w:val="%5."/>
      <w:lvlJc w:val="left"/>
      <w:pPr>
        <w:tabs>
          <w:tab w:val="num" w:pos="3240"/>
        </w:tabs>
        <w:ind w:left="3240" w:hanging="360"/>
      </w:pPr>
    </w:lvl>
    <w:lvl w:ilvl="5" w:tplc="5F408D08">
      <w:start w:val="1"/>
      <w:numFmt w:val="lowerRoman"/>
      <w:lvlText w:val="%6."/>
      <w:lvlJc w:val="left"/>
      <w:pPr>
        <w:tabs>
          <w:tab w:val="num" w:pos="3960"/>
        </w:tabs>
        <w:ind w:left="3960" w:hanging="360"/>
      </w:pPr>
    </w:lvl>
    <w:lvl w:ilvl="6" w:tplc="F83A6816">
      <w:start w:val="1"/>
      <w:numFmt w:val="decimal"/>
      <w:lvlText w:val="%7."/>
      <w:lvlJc w:val="left"/>
      <w:pPr>
        <w:tabs>
          <w:tab w:val="num" w:pos="4680"/>
        </w:tabs>
        <w:ind w:left="4680" w:hanging="360"/>
      </w:pPr>
    </w:lvl>
    <w:lvl w:ilvl="7" w:tplc="AD506B4A">
      <w:start w:val="1"/>
      <w:numFmt w:val="lowerLetter"/>
      <w:lvlText w:val="%8."/>
      <w:lvlJc w:val="left"/>
      <w:pPr>
        <w:tabs>
          <w:tab w:val="num" w:pos="5400"/>
        </w:tabs>
        <w:ind w:left="5400" w:hanging="360"/>
      </w:pPr>
    </w:lvl>
    <w:lvl w:ilvl="8" w:tplc="7F045E08">
      <w:start w:val="1"/>
      <w:numFmt w:val="lowerRoman"/>
      <w:lvlText w:val="%9."/>
      <w:lvlJc w:val="left"/>
      <w:pPr>
        <w:tabs>
          <w:tab w:val="num" w:pos="6120"/>
        </w:tabs>
        <w:ind w:left="6120" w:hanging="360"/>
      </w:pPr>
    </w:lvl>
  </w:abstractNum>
  <w:abstractNum w:abstractNumId="7">
    <w:nsid w:val="77C174DC"/>
    <w:multiLevelType w:val="hybridMultilevel"/>
    <w:tmpl w:val="4E543D0A"/>
    <w:lvl w:ilvl="0" w:tplc="3BA23E0E">
      <w:start w:val="1"/>
      <w:numFmt w:val="decimal"/>
      <w:lvlText w:val="%1."/>
      <w:lvlJc w:val="left"/>
      <w:pPr>
        <w:ind w:left="360" w:hanging="360"/>
      </w:pPr>
    </w:lvl>
    <w:lvl w:ilvl="1" w:tplc="F554263A">
      <w:start w:val="1"/>
      <w:numFmt w:val="upperLetter"/>
      <w:lvlText w:val="%2."/>
      <w:lvlJc w:val="left"/>
      <w:pPr>
        <w:ind w:left="1080" w:hanging="360"/>
      </w:pPr>
    </w:lvl>
    <w:lvl w:ilvl="2" w:tplc="C854E356">
      <w:start w:val="1"/>
      <w:numFmt w:val="lowerRoman"/>
      <w:lvlText w:val="%3."/>
      <w:lvlJc w:val="right"/>
      <w:pPr>
        <w:ind w:left="1800" w:hanging="180"/>
      </w:pPr>
    </w:lvl>
    <w:lvl w:ilvl="3" w:tplc="DBA4DE08">
      <w:start w:val="1"/>
      <w:numFmt w:val="decimal"/>
      <w:lvlText w:val="%4."/>
      <w:lvlJc w:val="left"/>
      <w:pPr>
        <w:ind w:left="2520" w:hanging="360"/>
      </w:pPr>
    </w:lvl>
    <w:lvl w:ilvl="4" w:tplc="6CA2F1F0">
      <w:start w:val="1"/>
      <w:numFmt w:val="lowerLetter"/>
      <w:lvlText w:val="%5."/>
      <w:lvlJc w:val="left"/>
      <w:pPr>
        <w:ind w:left="3240" w:hanging="360"/>
      </w:pPr>
    </w:lvl>
    <w:lvl w:ilvl="5" w:tplc="40CC28FC">
      <w:start w:val="1"/>
      <w:numFmt w:val="lowerRoman"/>
      <w:lvlText w:val="%6."/>
      <w:lvlJc w:val="right"/>
      <w:pPr>
        <w:ind w:left="3960" w:hanging="180"/>
      </w:pPr>
    </w:lvl>
    <w:lvl w:ilvl="6" w:tplc="97D44E10">
      <w:start w:val="1"/>
      <w:numFmt w:val="decimal"/>
      <w:lvlText w:val="%7."/>
      <w:lvlJc w:val="left"/>
      <w:pPr>
        <w:ind w:left="4680" w:hanging="360"/>
      </w:pPr>
    </w:lvl>
    <w:lvl w:ilvl="7" w:tplc="1396B638">
      <w:start w:val="1"/>
      <w:numFmt w:val="lowerLetter"/>
      <w:lvlText w:val="%8."/>
      <w:lvlJc w:val="left"/>
      <w:pPr>
        <w:ind w:left="5400" w:hanging="360"/>
      </w:pPr>
    </w:lvl>
    <w:lvl w:ilvl="8" w:tplc="1908CDAA">
      <w:start w:val="1"/>
      <w:numFmt w:val="lowerRoman"/>
      <w:lvlText w:val="%9."/>
      <w:lvlJc w:val="right"/>
      <w:pPr>
        <w:ind w:left="6120" w:hanging="180"/>
      </w:pPr>
    </w:lvl>
  </w:abstractNum>
  <w:abstractNum w:abstractNumId="8">
    <w:nsid w:val="793667F6"/>
    <w:multiLevelType w:val="hybridMultilevel"/>
    <w:tmpl w:val="B4A0F86C"/>
    <w:lvl w:ilvl="0" w:tplc="B832E2F0">
      <w:start w:val="1"/>
      <w:numFmt w:val="decimal"/>
      <w:lvlText w:val="%1."/>
      <w:lvlJc w:val="left"/>
      <w:pPr>
        <w:ind w:left="360" w:hanging="360"/>
      </w:pPr>
    </w:lvl>
    <w:lvl w:ilvl="1" w:tplc="D2F242EA">
      <w:start w:val="1"/>
      <w:numFmt w:val="lowerLetter"/>
      <w:lvlText w:val="%2."/>
      <w:lvlJc w:val="left"/>
      <w:pPr>
        <w:ind w:left="1080" w:hanging="360"/>
      </w:pPr>
    </w:lvl>
    <w:lvl w:ilvl="2" w:tplc="5D34FB00">
      <w:start w:val="1"/>
      <w:numFmt w:val="lowerRoman"/>
      <w:lvlText w:val="%3."/>
      <w:lvlJc w:val="right"/>
      <w:pPr>
        <w:ind w:left="1800" w:hanging="180"/>
      </w:pPr>
    </w:lvl>
    <w:lvl w:ilvl="3" w:tplc="D4CE99EC">
      <w:start w:val="1"/>
      <w:numFmt w:val="decimal"/>
      <w:lvlText w:val="%4."/>
      <w:lvlJc w:val="left"/>
      <w:pPr>
        <w:ind w:left="2520" w:hanging="360"/>
      </w:pPr>
    </w:lvl>
    <w:lvl w:ilvl="4" w:tplc="669CCE3C">
      <w:start w:val="1"/>
      <w:numFmt w:val="lowerLetter"/>
      <w:lvlText w:val="%5."/>
      <w:lvlJc w:val="left"/>
      <w:pPr>
        <w:ind w:left="3240" w:hanging="360"/>
      </w:pPr>
    </w:lvl>
    <w:lvl w:ilvl="5" w:tplc="723E1D22">
      <w:start w:val="1"/>
      <w:numFmt w:val="lowerRoman"/>
      <w:lvlText w:val="%6."/>
      <w:lvlJc w:val="right"/>
      <w:pPr>
        <w:ind w:left="3960" w:hanging="180"/>
      </w:pPr>
    </w:lvl>
    <w:lvl w:ilvl="6" w:tplc="20F6D21C">
      <w:start w:val="1"/>
      <w:numFmt w:val="decimal"/>
      <w:lvlText w:val="%7."/>
      <w:lvlJc w:val="left"/>
      <w:pPr>
        <w:ind w:left="4680" w:hanging="360"/>
      </w:pPr>
    </w:lvl>
    <w:lvl w:ilvl="7" w:tplc="3182D650">
      <w:start w:val="1"/>
      <w:numFmt w:val="lowerLetter"/>
      <w:lvlText w:val="%8."/>
      <w:lvlJc w:val="left"/>
      <w:pPr>
        <w:ind w:left="5400" w:hanging="360"/>
      </w:pPr>
    </w:lvl>
    <w:lvl w:ilvl="8" w:tplc="605035F0">
      <w:start w:val="1"/>
      <w:numFmt w:val="lowerRoman"/>
      <w:lvlText w:val="%9."/>
      <w:lvlJc w:val="right"/>
      <w:pPr>
        <w:ind w:left="6120" w:hanging="180"/>
      </w:pPr>
    </w:lvl>
  </w:abstractNum>
  <w:num w:numId="1">
    <w:abstractNumId w:val="1"/>
  </w:num>
  <w:num w:numId="2">
    <w:abstractNumId w:val="3"/>
  </w:num>
  <w:num w:numId="3">
    <w:abstractNumId w:val="5"/>
  </w:num>
  <w:num w:numId="4">
    <w:abstractNumId w:val="0"/>
  </w:num>
  <w:num w:numId="5">
    <w:abstractNumId w:val="7"/>
  </w:num>
  <w:num w:numId="6">
    <w:abstractNumId w:val="8"/>
  </w:num>
  <w:num w:numId="7">
    <w:abstractNumId w:val="6"/>
  </w:num>
  <w:num w:numId="8">
    <w:abstractNumId w:val="4"/>
  </w:num>
  <w:num w:numId="9">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trackRevisions/>
  <w:defaultTabStop w:val="720"/>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DF77EB"/>
    <w:rsid w:val="0001466D"/>
    <w:rsid w:val="00017D34"/>
    <w:rsid w:val="0003018D"/>
    <w:rsid w:val="00065B21"/>
    <w:rsid w:val="00095FF8"/>
    <w:rsid w:val="000B702E"/>
    <w:rsid w:val="000E6F47"/>
    <w:rsid w:val="000F03AE"/>
    <w:rsid w:val="000F2D5B"/>
    <w:rsid w:val="0011352A"/>
    <w:rsid w:val="0016043C"/>
    <w:rsid w:val="0018169B"/>
    <w:rsid w:val="00184B65"/>
    <w:rsid w:val="00197F42"/>
    <w:rsid w:val="001C2708"/>
    <w:rsid w:val="001D050D"/>
    <w:rsid w:val="001D6583"/>
    <w:rsid w:val="001E18EF"/>
    <w:rsid w:val="00212735"/>
    <w:rsid w:val="00245A47"/>
    <w:rsid w:val="002655EE"/>
    <w:rsid w:val="0027064C"/>
    <w:rsid w:val="002C5A62"/>
    <w:rsid w:val="002E202E"/>
    <w:rsid w:val="00320B63"/>
    <w:rsid w:val="00335D29"/>
    <w:rsid w:val="00351CE3"/>
    <w:rsid w:val="00352FF9"/>
    <w:rsid w:val="003C1CDB"/>
    <w:rsid w:val="0041073C"/>
    <w:rsid w:val="00451B49"/>
    <w:rsid w:val="0045327E"/>
    <w:rsid w:val="004621E6"/>
    <w:rsid w:val="004A4BA3"/>
    <w:rsid w:val="004A6452"/>
    <w:rsid w:val="004B7520"/>
    <w:rsid w:val="0053548C"/>
    <w:rsid w:val="005A6D18"/>
    <w:rsid w:val="005D4BD1"/>
    <w:rsid w:val="005E4F1C"/>
    <w:rsid w:val="005E791A"/>
    <w:rsid w:val="005F32AB"/>
    <w:rsid w:val="00615383"/>
    <w:rsid w:val="006406BA"/>
    <w:rsid w:val="00640C4B"/>
    <w:rsid w:val="006B3367"/>
    <w:rsid w:val="006B3DE9"/>
    <w:rsid w:val="006F5889"/>
    <w:rsid w:val="007251A8"/>
    <w:rsid w:val="00743198"/>
    <w:rsid w:val="00745E9A"/>
    <w:rsid w:val="007972C7"/>
    <w:rsid w:val="007D2499"/>
    <w:rsid w:val="007E7085"/>
    <w:rsid w:val="0087638B"/>
    <w:rsid w:val="0089107F"/>
    <w:rsid w:val="008B2155"/>
    <w:rsid w:val="008B70B2"/>
    <w:rsid w:val="008C3EDC"/>
    <w:rsid w:val="008F61CE"/>
    <w:rsid w:val="00911701"/>
    <w:rsid w:val="0097619A"/>
    <w:rsid w:val="009A2844"/>
    <w:rsid w:val="009D155D"/>
    <w:rsid w:val="00A04B6D"/>
    <w:rsid w:val="00A83557"/>
    <w:rsid w:val="00A85F95"/>
    <w:rsid w:val="00AA1FA4"/>
    <w:rsid w:val="00AA4B7F"/>
    <w:rsid w:val="00AC7544"/>
    <w:rsid w:val="00AE49E9"/>
    <w:rsid w:val="00AE6225"/>
    <w:rsid w:val="00AF0019"/>
    <w:rsid w:val="00AF22AB"/>
    <w:rsid w:val="00B017B8"/>
    <w:rsid w:val="00B35BA9"/>
    <w:rsid w:val="00B45065"/>
    <w:rsid w:val="00B517AD"/>
    <w:rsid w:val="00B7330F"/>
    <w:rsid w:val="00BC521A"/>
    <w:rsid w:val="00BC6C62"/>
    <w:rsid w:val="00BD1F52"/>
    <w:rsid w:val="00C033EC"/>
    <w:rsid w:val="00C10B83"/>
    <w:rsid w:val="00C70922"/>
    <w:rsid w:val="00C842AA"/>
    <w:rsid w:val="00CC49CD"/>
    <w:rsid w:val="00CD7BD2"/>
    <w:rsid w:val="00D054FB"/>
    <w:rsid w:val="00D338B0"/>
    <w:rsid w:val="00D7044B"/>
    <w:rsid w:val="00D720ED"/>
    <w:rsid w:val="00D750B4"/>
    <w:rsid w:val="00D81C00"/>
    <w:rsid w:val="00D82F39"/>
    <w:rsid w:val="00DA0F78"/>
    <w:rsid w:val="00DD30F5"/>
    <w:rsid w:val="00DF11B9"/>
    <w:rsid w:val="00DF4B35"/>
    <w:rsid w:val="00DF77EB"/>
    <w:rsid w:val="00E00F1A"/>
    <w:rsid w:val="00E03F3F"/>
    <w:rsid w:val="00E53091"/>
    <w:rsid w:val="00E675CA"/>
    <w:rsid w:val="00ED2F12"/>
    <w:rsid w:val="00F266C5"/>
    <w:rsid w:val="00F519E0"/>
    <w:rsid w:val="00F55769"/>
    <w:rsid w:val="00F6695E"/>
    <w:rsid w:val="00F71DBB"/>
    <w:rsid w:val="00F9726B"/>
    <w:rsid w:val="00FE37F4"/>
    <w:rsid w:val="00FF37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CDB"/>
  </w:style>
  <w:style w:type="paragraph" w:styleId="Heading2">
    <w:name w:val="heading 2"/>
    <w:basedOn w:val="Normal"/>
    <w:next w:val="Normal"/>
    <w:link w:val="Heading2Char"/>
    <w:uiPriority w:val="9"/>
    <w:unhideWhenUsed/>
    <w:qFormat/>
    <w:rsid w:val="00D054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F77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rsid w:val="00D054F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054FB"/>
    <w:pPr>
      <w:ind w:left="720"/>
      <w:contextualSpacing/>
    </w:pPr>
  </w:style>
  <w:style w:type="character" w:styleId="CommentReference">
    <w:name w:val="annotation reference"/>
    <w:basedOn w:val="DefaultParagraphFont"/>
    <w:uiPriority w:val="99"/>
    <w:semiHidden/>
    <w:unhideWhenUsed/>
    <w:rsid w:val="005E4F1C"/>
    <w:rPr>
      <w:sz w:val="16"/>
      <w:szCs w:val="16"/>
    </w:rPr>
  </w:style>
  <w:style w:type="paragraph" w:styleId="CommentText">
    <w:name w:val="annotation text"/>
    <w:basedOn w:val="Normal"/>
    <w:link w:val="CommentTextChar"/>
    <w:uiPriority w:val="99"/>
    <w:semiHidden/>
    <w:unhideWhenUsed/>
    <w:rsid w:val="005E4F1C"/>
    <w:pPr>
      <w:spacing w:line="240" w:lineRule="auto"/>
    </w:pPr>
    <w:rPr>
      <w:sz w:val="20"/>
      <w:szCs w:val="20"/>
    </w:rPr>
  </w:style>
  <w:style w:type="character" w:customStyle="1" w:styleId="CommentTextChar">
    <w:name w:val="Comment Text Char"/>
    <w:basedOn w:val="DefaultParagraphFont"/>
    <w:link w:val="CommentText"/>
    <w:uiPriority w:val="99"/>
    <w:semiHidden/>
    <w:rsid w:val="005E4F1C"/>
    <w:rPr>
      <w:sz w:val="20"/>
      <w:szCs w:val="20"/>
    </w:rPr>
  </w:style>
  <w:style w:type="paragraph" w:styleId="CommentSubject">
    <w:name w:val="annotation subject"/>
    <w:basedOn w:val="CommentText"/>
    <w:next w:val="CommentText"/>
    <w:link w:val="CommentSubjectChar"/>
    <w:uiPriority w:val="99"/>
    <w:semiHidden/>
    <w:unhideWhenUsed/>
    <w:rsid w:val="005E4F1C"/>
    <w:rPr>
      <w:b/>
      <w:bCs/>
    </w:rPr>
  </w:style>
  <w:style w:type="character" w:customStyle="1" w:styleId="CommentSubjectChar">
    <w:name w:val="Comment Subject Char"/>
    <w:basedOn w:val="CommentTextChar"/>
    <w:link w:val="CommentSubject"/>
    <w:uiPriority w:val="99"/>
    <w:semiHidden/>
    <w:rsid w:val="005E4F1C"/>
    <w:rPr>
      <w:b/>
      <w:bCs/>
      <w:sz w:val="20"/>
      <w:szCs w:val="20"/>
    </w:rPr>
  </w:style>
  <w:style w:type="paragraph" w:styleId="BalloonText">
    <w:name w:val="Balloon Text"/>
    <w:basedOn w:val="Normal"/>
    <w:link w:val="BalloonTextChar"/>
    <w:uiPriority w:val="99"/>
    <w:semiHidden/>
    <w:unhideWhenUsed/>
    <w:rsid w:val="005E4F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F1C"/>
    <w:rPr>
      <w:rFonts w:ascii="Tahoma" w:hAnsi="Tahoma" w:cs="Tahoma"/>
      <w:sz w:val="16"/>
      <w:szCs w:val="16"/>
    </w:rPr>
  </w:style>
  <w:style w:type="paragraph" w:styleId="Header">
    <w:name w:val="header"/>
    <w:basedOn w:val="Normal"/>
    <w:link w:val="HeaderChar"/>
    <w:uiPriority w:val="99"/>
    <w:unhideWhenUsed/>
    <w:rsid w:val="006B3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DE9"/>
  </w:style>
  <w:style w:type="paragraph" w:styleId="Footer">
    <w:name w:val="footer"/>
    <w:basedOn w:val="Normal"/>
    <w:link w:val="FooterChar"/>
    <w:uiPriority w:val="99"/>
    <w:unhideWhenUsed/>
    <w:rsid w:val="006B3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D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054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F77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rsid w:val="00D054F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054FB"/>
    <w:pPr>
      <w:ind w:left="720"/>
      <w:contextualSpacing/>
    </w:pPr>
  </w:style>
  <w:style w:type="character" w:styleId="CommentReference">
    <w:name w:val="annotation reference"/>
    <w:basedOn w:val="DefaultParagraphFont"/>
    <w:uiPriority w:val="99"/>
    <w:semiHidden/>
    <w:unhideWhenUsed/>
    <w:rsid w:val="005E4F1C"/>
    <w:rPr>
      <w:sz w:val="16"/>
      <w:szCs w:val="16"/>
    </w:rPr>
  </w:style>
  <w:style w:type="paragraph" w:styleId="CommentText">
    <w:name w:val="annotation text"/>
    <w:basedOn w:val="Normal"/>
    <w:link w:val="CommentTextChar"/>
    <w:uiPriority w:val="99"/>
    <w:semiHidden/>
    <w:unhideWhenUsed/>
    <w:rsid w:val="005E4F1C"/>
    <w:pPr>
      <w:spacing w:line="240" w:lineRule="auto"/>
    </w:pPr>
    <w:rPr>
      <w:sz w:val="20"/>
      <w:szCs w:val="20"/>
    </w:rPr>
  </w:style>
  <w:style w:type="character" w:customStyle="1" w:styleId="CommentTextChar">
    <w:name w:val="Comment Text Char"/>
    <w:basedOn w:val="DefaultParagraphFont"/>
    <w:link w:val="CommentText"/>
    <w:uiPriority w:val="99"/>
    <w:semiHidden/>
    <w:rsid w:val="005E4F1C"/>
    <w:rPr>
      <w:sz w:val="20"/>
      <w:szCs w:val="20"/>
    </w:rPr>
  </w:style>
  <w:style w:type="paragraph" w:styleId="CommentSubject">
    <w:name w:val="annotation subject"/>
    <w:basedOn w:val="CommentText"/>
    <w:next w:val="CommentText"/>
    <w:link w:val="CommentSubjectChar"/>
    <w:uiPriority w:val="99"/>
    <w:semiHidden/>
    <w:unhideWhenUsed/>
    <w:rsid w:val="005E4F1C"/>
    <w:rPr>
      <w:b/>
      <w:bCs/>
    </w:rPr>
  </w:style>
  <w:style w:type="character" w:customStyle="1" w:styleId="CommentSubjectChar">
    <w:name w:val="Comment Subject Char"/>
    <w:basedOn w:val="CommentTextChar"/>
    <w:link w:val="CommentSubject"/>
    <w:uiPriority w:val="99"/>
    <w:semiHidden/>
    <w:rsid w:val="005E4F1C"/>
    <w:rPr>
      <w:b/>
      <w:bCs/>
      <w:sz w:val="20"/>
      <w:szCs w:val="20"/>
    </w:rPr>
  </w:style>
  <w:style w:type="paragraph" w:styleId="BalloonText">
    <w:name w:val="Balloon Text"/>
    <w:basedOn w:val="Normal"/>
    <w:link w:val="BalloonTextChar"/>
    <w:uiPriority w:val="99"/>
    <w:semiHidden/>
    <w:unhideWhenUsed/>
    <w:rsid w:val="005E4F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F1C"/>
    <w:rPr>
      <w:rFonts w:ascii="Tahoma" w:hAnsi="Tahoma" w:cs="Tahoma"/>
      <w:sz w:val="16"/>
      <w:szCs w:val="16"/>
    </w:rPr>
  </w:style>
  <w:style w:type="paragraph" w:styleId="Header">
    <w:name w:val="header"/>
    <w:basedOn w:val="Normal"/>
    <w:link w:val="HeaderChar"/>
    <w:uiPriority w:val="99"/>
    <w:unhideWhenUsed/>
    <w:rsid w:val="006B3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DE9"/>
  </w:style>
  <w:style w:type="paragraph" w:styleId="Footer">
    <w:name w:val="footer"/>
    <w:basedOn w:val="Normal"/>
    <w:link w:val="FooterChar"/>
    <w:uiPriority w:val="99"/>
    <w:unhideWhenUsed/>
    <w:rsid w:val="006B3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DE9"/>
  </w:style>
</w:styles>
</file>

<file path=word/webSettings.xml><?xml version="1.0" encoding="utf-8"?>
<w:webSettings xmlns:r="http://schemas.openxmlformats.org/officeDocument/2006/relationships" xmlns:w="http://schemas.openxmlformats.org/wordprocessingml/2006/main">
  <w:divs>
    <w:div w:id="38321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317AB-7641-46CE-BAC1-E8AC3BBD3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1328</Words>
  <Characters>7572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dc:creator>
  <cp:lastModifiedBy>Kerry Marshall</cp:lastModifiedBy>
  <cp:revision>3</cp:revision>
  <cp:lastPrinted>2012-02-23T21:46:00Z</cp:lastPrinted>
  <dcterms:created xsi:type="dcterms:W3CDTF">2012-08-02T22:07:00Z</dcterms:created>
  <dcterms:modified xsi:type="dcterms:W3CDTF">2012-08-09T05:55:00Z</dcterms:modified>
</cp:coreProperties>
</file>