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367" w:rsidRDefault="00212735">
      <w:pPr>
        <w:pStyle w:val="Default"/>
        <w:spacing w:line="276" w:lineRule="auto"/>
        <w:rPr>
          <w:rFonts w:ascii="Verdana" w:hAnsi="Verdana"/>
          <w:i/>
          <w:iCs/>
          <w:color w:val="auto"/>
          <w:sz w:val="20"/>
        </w:rPr>
      </w:pPr>
      <w:proofErr w:type="gramStart"/>
      <w:r>
        <w:rPr>
          <w:rFonts w:ascii="Verdana" w:hAnsi="Verdana"/>
          <w:b/>
          <w:bCs/>
          <w:color w:val="0070C0"/>
          <w:sz w:val="28"/>
        </w:rPr>
        <w:t>2.0  POLICY</w:t>
      </w:r>
      <w:proofErr w:type="gramEnd"/>
      <w:r>
        <w:rPr>
          <w:rFonts w:ascii="Verdana" w:hAnsi="Verdana"/>
          <w:b/>
          <w:bCs/>
          <w:color w:val="0070C0"/>
          <w:sz w:val="28"/>
        </w:rPr>
        <w:t xml:space="preserve">: Governance Process </w:t>
      </w:r>
    </w:p>
    <w:p w:rsidR="006B3367" w:rsidRDefault="006B3367">
      <w:pPr>
        <w:rPr>
          <w:rFonts w:ascii="Verdana" w:hAnsi="Verdana"/>
          <w:i/>
          <w:iCs/>
          <w:sz w:val="20"/>
        </w:rPr>
      </w:pPr>
    </w:p>
    <w:p w:rsidR="006B3367" w:rsidRDefault="00212735">
      <w:pPr>
        <w:pStyle w:val="Default"/>
        <w:spacing w:line="276" w:lineRule="auto"/>
        <w:rPr>
          <w:rFonts w:ascii="Verdana" w:hAnsi="Verdana"/>
          <w:i/>
          <w:iCs/>
          <w:color w:val="auto"/>
          <w:sz w:val="20"/>
        </w:rPr>
      </w:pPr>
      <w:r>
        <w:rPr>
          <w:rFonts w:ascii="Verdana" w:hAnsi="Verdana"/>
          <w:i/>
          <w:iCs/>
          <w:sz w:val="20"/>
        </w:rPr>
        <w:t>The purpose of the Board, on behalf of Shareholders is to ensure that the Society</w:t>
      </w:r>
      <w:r>
        <w:rPr>
          <w:rFonts w:ascii="Verdana" w:hAnsi="Verdana"/>
          <w:sz w:val="20"/>
        </w:rPr>
        <w:t xml:space="preserve"> </w:t>
      </w:r>
      <w:r>
        <w:rPr>
          <w:rFonts w:ascii="Verdana" w:hAnsi="Verdana"/>
          <w:i/>
          <w:iCs/>
          <w:sz w:val="20"/>
        </w:rPr>
        <w:t>(</w:t>
      </w:r>
      <w:ins w:id="0" w:author="Cam" w:date="2012-08-03T10:12:00Z">
        <w:r w:rsidR="00676D75">
          <w:rPr>
            <w:rFonts w:ascii="Verdana" w:hAnsi="Verdana"/>
            <w:i/>
            <w:iCs/>
            <w:sz w:val="20"/>
          </w:rPr>
          <w:t>a</w:t>
        </w:r>
      </w:ins>
      <w:del w:id="1" w:author="Cam" w:date="2012-08-03T10:12:00Z">
        <w:r w:rsidDel="00676D75">
          <w:rPr>
            <w:rFonts w:ascii="Verdana" w:hAnsi="Verdana"/>
            <w:i/>
            <w:iCs/>
            <w:sz w:val="20"/>
          </w:rPr>
          <w:delText>i</w:delText>
        </w:r>
      </w:del>
      <w:r>
        <w:rPr>
          <w:rFonts w:ascii="Verdana" w:hAnsi="Verdana"/>
          <w:i/>
          <w:iCs/>
          <w:sz w:val="20"/>
        </w:rPr>
        <w:t xml:space="preserve">) achieves appropriate results for appropriate persons at an appropriate cost/priority (as specified in Board Ends policies), and (b) avoids unacceptable actions and situations (as prohibited in Board Executive Limitations policies).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2.1 Governing Style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The Board will govern lawfully with an emphasis on: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a)  </w:t>
      </w:r>
      <w:r>
        <w:rPr>
          <w:rFonts w:ascii="Verdana" w:hAnsi="Verdana"/>
          <w:i/>
          <w:iCs/>
          <w:sz w:val="20"/>
        </w:rPr>
        <w:tab/>
        <w:t xml:space="preserve">outward vision rather than internal preoccupation,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b)  </w:t>
      </w:r>
      <w:r>
        <w:rPr>
          <w:rFonts w:ascii="Verdana" w:hAnsi="Verdana"/>
          <w:i/>
          <w:iCs/>
          <w:sz w:val="20"/>
        </w:rPr>
        <w:tab/>
        <w:t xml:space="preserve">encouragement of diversity in viewpoints,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c)  </w:t>
      </w:r>
      <w:r>
        <w:rPr>
          <w:rFonts w:ascii="Verdana" w:hAnsi="Verdana"/>
          <w:i/>
          <w:iCs/>
          <w:sz w:val="20"/>
        </w:rPr>
        <w:tab/>
        <w:t xml:space="preserve">strategic leadership more than administrative detail,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d)  </w:t>
      </w:r>
      <w:r>
        <w:rPr>
          <w:rFonts w:ascii="Verdana" w:hAnsi="Verdana"/>
          <w:i/>
          <w:iCs/>
          <w:sz w:val="20"/>
        </w:rPr>
        <w:tab/>
        <w:t xml:space="preserve">clear distinction of Board, Chair and CEO roles,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e)  </w:t>
      </w:r>
      <w:r>
        <w:rPr>
          <w:rFonts w:ascii="Verdana" w:hAnsi="Verdana"/>
          <w:i/>
          <w:iCs/>
          <w:sz w:val="20"/>
        </w:rPr>
        <w:tab/>
        <w:t xml:space="preserve">collective rather than individual decisions, </w:t>
      </w:r>
    </w:p>
    <w:p w:rsidR="006B3367" w:rsidRDefault="00212735">
      <w:pPr>
        <w:pStyle w:val="Default"/>
        <w:spacing w:after="18" w:line="276" w:lineRule="auto"/>
        <w:rPr>
          <w:rFonts w:ascii="Verdana" w:hAnsi="Verdana"/>
          <w:color w:val="auto"/>
          <w:sz w:val="20"/>
        </w:rPr>
      </w:pPr>
      <w:r>
        <w:rPr>
          <w:rFonts w:ascii="Verdana" w:hAnsi="Verdana"/>
          <w:i/>
          <w:iCs/>
          <w:sz w:val="20"/>
        </w:rPr>
        <w:t xml:space="preserve">f)  </w:t>
      </w:r>
      <w:r>
        <w:rPr>
          <w:rFonts w:ascii="Verdana" w:hAnsi="Verdana"/>
          <w:i/>
          <w:iCs/>
          <w:sz w:val="20"/>
        </w:rPr>
        <w:tab/>
        <w:t xml:space="preserve">future rather than past or present, and </w:t>
      </w:r>
    </w:p>
    <w:p w:rsidR="006B3367" w:rsidRDefault="00212735">
      <w:pPr>
        <w:pStyle w:val="Default"/>
        <w:spacing w:line="276" w:lineRule="auto"/>
        <w:rPr>
          <w:rFonts w:ascii="Verdana" w:hAnsi="Verdana"/>
          <w:i/>
          <w:iCs/>
          <w:color w:val="auto"/>
          <w:sz w:val="20"/>
        </w:rPr>
      </w:pPr>
      <w:r>
        <w:rPr>
          <w:rFonts w:ascii="Verdana" w:hAnsi="Verdana"/>
          <w:i/>
          <w:iCs/>
          <w:sz w:val="20"/>
        </w:rPr>
        <w:t xml:space="preserve">g) </w:t>
      </w:r>
      <w:r>
        <w:rPr>
          <w:rFonts w:ascii="Verdana" w:hAnsi="Verdana"/>
          <w:i/>
          <w:iCs/>
          <w:sz w:val="20"/>
        </w:rPr>
        <w:tab/>
        <w:t>pro-activity rather than reactivity</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Accordingly</w:t>
      </w:r>
      <w:del w:id="2" w:author="Cam" w:date="2012-08-03T10:22:00Z">
        <w:r w:rsidDel="0023364B">
          <w:rPr>
            <w:rFonts w:ascii="Verdana" w:hAnsi="Verdana"/>
            <w:sz w:val="20"/>
          </w:rPr>
          <w:delText>:</w:delText>
        </w:r>
      </w:del>
      <w:ins w:id="3" w:author="Cam" w:date="2012-08-03T10:22:00Z">
        <w:r w:rsidR="0023364B">
          <w:rPr>
            <w:rFonts w:ascii="Verdana" w:hAnsi="Verdana"/>
            <w:sz w:val="20"/>
          </w:rPr>
          <w:t>,</w:t>
        </w:r>
      </w:ins>
      <w:r>
        <w:rPr>
          <w:rFonts w:ascii="Verdana" w:hAnsi="Verdana"/>
          <w:sz w:val="20"/>
        </w:rPr>
        <w:t xml:space="preserve"> </w:t>
      </w:r>
      <w:ins w:id="4"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 xml:space="preserve">The Board will cultivate a sense of group responsibility. The Board, not the staff, will be responsible for excellence in governing. The Board will be the initiator of policy, not merely a reactor to staff initiatives. The Board will not use the expertise of individual members to substitute for judgement of the Board, although the expertise of individual members may be used to enhance the understanding of the Board as a body. </w:t>
      </w:r>
      <w:ins w:id="5"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 xml:space="preserve">The Board will direct, control and inspire the organisation through the careful establishment of broad written policies reflecting the Board’s values and perspectives. The Board’s major policy focus will be on the intended long-term impacts outside the internal organisation, not on the administrative means or the programmes of attaining those effects. </w:t>
      </w:r>
      <w:ins w:id="6"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 xml:space="preserve">The Board will require of itself whatever discipline is needed to govern with excellence. Discipline will apply to matters such as attendance, preparation for meetings, policy making principles, respect of roles, and ensuring continuance of governance capability. Although the Board can change its governance process policies at any time, it will observe scrupulously those currently in force. </w:t>
      </w:r>
      <w:ins w:id="7"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 xml:space="preserve">Continual Board development will include orientation of new Board members in the Board’s governance process and periodic Board discussion of process improvement. </w:t>
      </w:r>
      <w:ins w:id="8"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 xml:space="preserve">The Board will allow no officer, individual or committee of the Board to hinder or be an excuse for not fulfilling group obligations (and no individual or committee shall usurp the authority of the Board). </w:t>
      </w:r>
      <w:ins w:id="9" w:author="Cam" w:date="2012-08-03T10:13:00Z">
        <w:r w:rsidR="00676D75">
          <w:rPr>
            <w:rFonts w:ascii="Verdana" w:hAnsi="Verdana"/>
            <w:sz w:val="20"/>
          </w:rPr>
          <w:br/>
        </w:r>
      </w:ins>
    </w:p>
    <w:p w:rsidR="006B3367" w:rsidRDefault="00212735">
      <w:pPr>
        <w:pStyle w:val="Default"/>
        <w:numPr>
          <w:ilvl w:val="0"/>
          <w:numId w:val="24"/>
        </w:numPr>
        <w:spacing w:line="276" w:lineRule="auto"/>
        <w:rPr>
          <w:rFonts w:ascii="Verdana" w:hAnsi="Verdana"/>
          <w:color w:val="auto"/>
          <w:sz w:val="20"/>
        </w:rPr>
      </w:pPr>
      <w:r>
        <w:rPr>
          <w:rFonts w:ascii="Verdana" w:hAnsi="Verdana"/>
          <w:sz w:val="20"/>
        </w:rPr>
        <w:t>The Board will monitor and discuss the Board’s process and performance at each meeting. Self-monitoring will include comparison of Board activity and discipline to policies in the Governance Process and Board-Management Delegations categories.</w:t>
      </w:r>
      <w:r>
        <w:rPr>
          <w:rFonts w:ascii="Verdana" w:hAnsi="Verdana"/>
        </w:rPr>
        <w:t xml:space="preserve"> </w:t>
      </w:r>
    </w:p>
    <w:p w:rsidR="006B3367" w:rsidRDefault="00212735">
      <w:pPr>
        <w:pStyle w:val="Default"/>
        <w:spacing w:line="276" w:lineRule="auto"/>
        <w:rPr>
          <w:rFonts w:ascii="Verdana" w:hAnsi="Verdana"/>
          <w:color w:val="auto"/>
          <w:sz w:val="20"/>
        </w:rPr>
      </w:pPr>
      <w:r>
        <w:rPr>
          <w:rFonts w:ascii="Verdana" w:hAnsi="Verdana"/>
          <w:b/>
          <w:bCs/>
          <w:i/>
          <w:iCs/>
          <w:sz w:val="20"/>
        </w:rPr>
        <w:lastRenderedPageBreak/>
        <w:t xml:space="preserve">2.2 Board Job Description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Specific job outputs of the Board, as an informed agent of ownership, are those that ensure appropriate organisational performance.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 xml:space="preserve">Accordingly, the Board has direct responsibility to create: </w:t>
      </w:r>
      <w:r w:rsidR="00676D75">
        <w:rPr>
          <w:rFonts w:ascii="Verdana" w:hAnsi="Verdana"/>
          <w:sz w:val="20"/>
        </w:rPr>
        <w:br/>
      </w:r>
    </w:p>
    <w:p w:rsidR="006B3367" w:rsidRDefault="00212735">
      <w:pPr>
        <w:pStyle w:val="Default"/>
        <w:numPr>
          <w:ilvl w:val="0"/>
          <w:numId w:val="26"/>
        </w:numPr>
        <w:spacing w:after="138" w:line="276" w:lineRule="auto"/>
        <w:rPr>
          <w:rFonts w:ascii="Verdana" w:hAnsi="Verdana"/>
          <w:color w:val="auto"/>
          <w:sz w:val="20"/>
        </w:rPr>
      </w:pPr>
      <w:r>
        <w:rPr>
          <w:rFonts w:ascii="Verdana" w:hAnsi="Verdana"/>
          <w:sz w:val="20"/>
        </w:rPr>
        <w:t xml:space="preserve">The link between the ownership and the operational organisation. </w:t>
      </w:r>
    </w:p>
    <w:p w:rsidR="006B3367" w:rsidRDefault="00212735">
      <w:pPr>
        <w:pStyle w:val="Default"/>
        <w:numPr>
          <w:ilvl w:val="0"/>
          <w:numId w:val="26"/>
        </w:numPr>
        <w:spacing w:line="276" w:lineRule="auto"/>
        <w:rPr>
          <w:rFonts w:ascii="Verdana" w:hAnsi="Verdana"/>
          <w:color w:val="auto"/>
          <w:sz w:val="20"/>
        </w:rPr>
      </w:pPr>
      <w:r>
        <w:rPr>
          <w:rFonts w:ascii="Verdana" w:hAnsi="Verdana"/>
          <w:sz w:val="20"/>
        </w:rPr>
        <w:t xml:space="preserve">Written governing policies that address the broadest levels of all organisational decisions and situations. </w:t>
      </w:r>
    </w:p>
    <w:p w:rsidR="006B3367" w:rsidRDefault="00212735">
      <w:pPr>
        <w:pStyle w:val="Default"/>
        <w:numPr>
          <w:ilvl w:val="1"/>
          <w:numId w:val="26"/>
        </w:numPr>
        <w:spacing w:line="276" w:lineRule="auto"/>
        <w:rPr>
          <w:rFonts w:ascii="Verdana" w:hAnsi="Verdana"/>
          <w:color w:val="auto"/>
          <w:sz w:val="20"/>
        </w:rPr>
      </w:pPr>
      <w:r>
        <w:rPr>
          <w:rFonts w:ascii="Verdana" w:hAnsi="Verdana"/>
          <w:b/>
          <w:bCs/>
          <w:sz w:val="20"/>
        </w:rPr>
        <w:t>Ends</w:t>
      </w:r>
      <w:r>
        <w:rPr>
          <w:rFonts w:ascii="Verdana" w:hAnsi="Verdana"/>
          <w:sz w:val="20"/>
        </w:rPr>
        <w:t xml:space="preserve">: Organisational outcomes, recipients, and their relative worth (what good for which recipients at what cost/priority). </w:t>
      </w:r>
    </w:p>
    <w:p w:rsidR="006B3367" w:rsidRDefault="00212735">
      <w:pPr>
        <w:pStyle w:val="Default"/>
        <w:numPr>
          <w:ilvl w:val="1"/>
          <w:numId w:val="26"/>
        </w:numPr>
        <w:spacing w:line="276" w:lineRule="auto"/>
        <w:rPr>
          <w:rFonts w:ascii="Verdana" w:hAnsi="Verdana"/>
          <w:color w:val="auto"/>
          <w:sz w:val="20"/>
        </w:rPr>
      </w:pPr>
      <w:r>
        <w:rPr>
          <w:rFonts w:ascii="Verdana" w:hAnsi="Verdana"/>
          <w:b/>
          <w:bCs/>
          <w:sz w:val="20"/>
        </w:rPr>
        <w:t>Executive Limitations</w:t>
      </w:r>
      <w:r>
        <w:rPr>
          <w:rFonts w:ascii="Verdana" w:hAnsi="Verdana"/>
          <w:sz w:val="20"/>
        </w:rPr>
        <w:t xml:space="preserve">: Constraints on CEO authority that establish the boundaries within which all CEO activity and decisions must take place. </w:t>
      </w:r>
    </w:p>
    <w:p w:rsidR="006B3367" w:rsidRDefault="00212735">
      <w:pPr>
        <w:pStyle w:val="Default"/>
        <w:numPr>
          <w:ilvl w:val="1"/>
          <w:numId w:val="26"/>
        </w:numPr>
        <w:spacing w:line="276" w:lineRule="auto"/>
        <w:rPr>
          <w:rFonts w:ascii="Verdana" w:hAnsi="Verdana"/>
          <w:color w:val="auto"/>
          <w:sz w:val="20"/>
        </w:rPr>
      </w:pPr>
      <w:r>
        <w:rPr>
          <w:rFonts w:ascii="Verdana" w:hAnsi="Verdana"/>
          <w:b/>
          <w:bCs/>
          <w:sz w:val="20"/>
        </w:rPr>
        <w:t>Governance Process</w:t>
      </w:r>
      <w:r>
        <w:rPr>
          <w:rFonts w:ascii="Verdana" w:hAnsi="Verdana"/>
          <w:sz w:val="20"/>
        </w:rPr>
        <w:t xml:space="preserve">: Specification of how the Board conceives, carries out, and monitors its own task. </w:t>
      </w:r>
    </w:p>
    <w:p w:rsidR="006B3367" w:rsidRDefault="00212735">
      <w:pPr>
        <w:pStyle w:val="Default"/>
        <w:numPr>
          <w:ilvl w:val="1"/>
          <w:numId w:val="26"/>
        </w:numPr>
        <w:spacing w:line="276" w:lineRule="auto"/>
        <w:rPr>
          <w:rFonts w:ascii="Verdana" w:hAnsi="Verdana"/>
          <w:color w:val="auto"/>
          <w:sz w:val="20"/>
        </w:rPr>
      </w:pPr>
      <w:r>
        <w:rPr>
          <w:rFonts w:ascii="Verdana" w:hAnsi="Verdana"/>
          <w:b/>
          <w:bCs/>
          <w:sz w:val="20"/>
        </w:rPr>
        <w:t>Board-CEO Linkage</w:t>
      </w:r>
      <w:r>
        <w:rPr>
          <w:rFonts w:ascii="Verdana" w:hAnsi="Verdana"/>
          <w:sz w:val="20"/>
        </w:rPr>
        <w:t xml:space="preserve">: How authority is delegated and its proper use monitored; the CEO role, and accountability. </w:t>
      </w:r>
      <w:r w:rsidR="00676D75">
        <w:rPr>
          <w:rFonts w:ascii="Verdana" w:hAnsi="Verdana"/>
          <w:sz w:val="20"/>
        </w:rPr>
        <w:br/>
      </w:r>
    </w:p>
    <w:p w:rsidR="006B3367" w:rsidRDefault="00212735">
      <w:pPr>
        <w:pStyle w:val="Default"/>
        <w:numPr>
          <w:ilvl w:val="0"/>
          <w:numId w:val="26"/>
        </w:numPr>
        <w:spacing w:line="276" w:lineRule="auto"/>
        <w:rPr>
          <w:rFonts w:ascii="Verdana" w:hAnsi="Verdana"/>
          <w:color w:val="auto"/>
          <w:sz w:val="20"/>
        </w:rPr>
      </w:pPr>
      <w:r>
        <w:rPr>
          <w:rFonts w:ascii="Verdana" w:hAnsi="Verdana"/>
          <w:sz w:val="20"/>
        </w:rPr>
        <w:t xml:space="preserve">Assurance of successful organisational performance on Ends and Executive Limitations. </w:t>
      </w:r>
    </w:p>
    <w:p w:rsidR="006B3367" w:rsidRDefault="006B3367">
      <w:pPr>
        <w:pStyle w:val="Default"/>
        <w:spacing w:line="276" w:lineRule="auto"/>
        <w:ind w:left="360"/>
        <w:rPr>
          <w:rFonts w:ascii="Verdana" w:hAnsi="Verdana"/>
          <w:color w:val="auto"/>
          <w:sz w:val="20"/>
        </w:rPr>
      </w:pP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2.3 Agenda Planning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To accomplish its job, the Board will follow an annual agenda that (a) completes re-exploration of Ends policies annually and (b) continually improves Board performance through Board education and enriched input and deliberation.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Accordingly</w:t>
      </w:r>
      <w:del w:id="10" w:author="Cam" w:date="2012-08-03T10:22:00Z">
        <w:r w:rsidDel="0023364B">
          <w:rPr>
            <w:rFonts w:ascii="Verdana" w:hAnsi="Verdana"/>
            <w:sz w:val="20"/>
          </w:rPr>
          <w:delText>,</w:delText>
        </w:r>
      </w:del>
      <w:r>
        <w:rPr>
          <w:rFonts w:ascii="Verdana" w:hAnsi="Verdana"/>
          <w:sz w:val="20"/>
        </w:rPr>
        <w:t xml:space="preserve"> </w:t>
      </w:r>
      <w:ins w:id="11" w:author="Cam" w:date="2012-08-03T10:18:00Z">
        <w:r w:rsidR="00676D75">
          <w:rPr>
            <w:rFonts w:ascii="Verdana" w:hAnsi="Verdana"/>
            <w:sz w:val="20"/>
          </w:rPr>
          <w:br/>
        </w:r>
      </w:ins>
    </w:p>
    <w:p w:rsidR="006B3367" w:rsidRDefault="00212735">
      <w:pPr>
        <w:pStyle w:val="Default"/>
        <w:numPr>
          <w:ilvl w:val="0"/>
          <w:numId w:val="28"/>
        </w:numPr>
        <w:spacing w:line="276" w:lineRule="auto"/>
        <w:rPr>
          <w:rFonts w:ascii="Verdana" w:hAnsi="Verdana"/>
          <w:color w:val="auto"/>
          <w:sz w:val="20"/>
        </w:rPr>
      </w:pPr>
      <w:r>
        <w:rPr>
          <w:rFonts w:ascii="Verdana" w:hAnsi="Verdana"/>
          <w:sz w:val="20"/>
        </w:rPr>
        <w:t xml:space="preserve">The cycle will conclude each year on the last day of [MONTH] so that administrative planning and budgeting will be based on analysis of a one-year segment of the Board’s most recent statement of long term Ends. </w:t>
      </w:r>
      <w:ins w:id="12" w:author="Cam" w:date="2012-08-03T10:20:00Z">
        <w:r w:rsidR="00676D75">
          <w:rPr>
            <w:rFonts w:ascii="Verdana" w:hAnsi="Verdana"/>
            <w:sz w:val="20"/>
          </w:rPr>
          <w:br/>
        </w:r>
      </w:ins>
    </w:p>
    <w:p w:rsidR="006B3367" w:rsidRDefault="00212735">
      <w:pPr>
        <w:pStyle w:val="Default"/>
        <w:numPr>
          <w:ilvl w:val="0"/>
          <w:numId w:val="28"/>
        </w:numPr>
        <w:spacing w:line="276" w:lineRule="auto"/>
        <w:rPr>
          <w:rFonts w:ascii="Verdana" w:hAnsi="Verdana"/>
          <w:color w:val="auto"/>
          <w:sz w:val="20"/>
        </w:rPr>
      </w:pPr>
      <w:r>
        <w:rPr>
          <w:rFonts w:ascii="Verdana" w:hAnsi="Verdana"/>
          <w:sz w:val="20"/>
        </w:rPr>
        <w:t xml:space="preserve">The cycle will start with the Board’s development of its agenda for the next year. </w:t>
      </w:r>
    </w:p>
    <w:p w:rsidR="006B3367" w:rsidRDefault="00212735">
      <w:pPr>
        <w:pStyle w:val="Default"/>
        <w:numPr>
          <w:ilvl w:val="1"/>
          <w:numId w:val="28"/>
        </w:numPr>
        <w:spacing w:line="276" w:lineRule="auto"/>
        <w:rPr>
          <w:rFonts w:ascii="Verdana" w:hAnsi="Verdana"/>
          <w:color w:val="auto"/>
          <w:sz w:val="20"/>
        </w:rPr>
      </w:pPr>
      <w:r>
        <w:rPr>
          <w:rFonts w:ascii="Verdana" w:hAnsi="Verdana"/>
          <w:sz w:val="20"/>
        </w:rPr>
        <w:t xml:space="preserve">Consultations with selected groups in the ownership, or other methods of gaining ownership input, will be determined and arranged in the first quarter, to be held during the balance of the year. </w:t>
      </w:r>
    </w:p>
    <w:p w:rsidR="006B3367" w:rsidRDefault="00212735">
      <w:pPr>
        <w:pStyle w:val="Default"/>
        <w:numPr>
          <w:ilvl w:val="1"/>
          <w:numId w:val="28"/>
        </w:numPr>
        <w:spacing w:line="276" w:lineRule="auto"/>
        <w:rPr>
          <w:rFonts w:ascii="Verdana" w:hAnsi="Verdana"/>
          <w:color w:val="auto"/>
          <w:sz w:val="20"/>
        </w:rPr>
      </w:pPr>
      <w:r>
        <w:rPr>
          <w:rFonts w:ascii="Verdana" w:hAnsi="Verdana"/>
          <w:sz w:val="20"/>
        </w:rPr>
        <w:t>Governance education and education related to Ends determination (e.g. presentations by sector experts</w:t>
      </w:r>
      <w:proofErr w:type="gramStart"/>
      <w:r>
        <w:rPr>
          <w:rFonts w:ascii="Verdana" w:hAnsi="Verdana"/>
          <w:sz w:val="20"/>
        </w:rPr>
        <w:t>, ,</w:t>
      </w:r>
      <w:proofErr w:type="gramEnd"/>
      <w:r>
        <w:rPr>
          <w:rFonts w:ascii="Verdana" w:hAnsi="Verdana"/>
          <w:sz w:val="20"/>
        </w:rPr>
        <w:t xml:space="preserve"> futurists, etc.) will be arranged in the second quarter, to be held during the balance of the year. </w:t>
      </w:r>
      <w:ins w:id="13" w:author="Cam" w:date="2012-08-03T10:19:00Z">
        <w:r w:rsidR="00676D75">
          <w:rPr>
            <w:rFonts w:ascii="Verdana" w:hAnsi="Verdana"/>
            <w:sz w:val="20"/>
          </w:rPr>
          <w:br/>
        </w:r>
      </w:ins>
    </w:p>
    <w:p w:rsidR="006B3367" w:rsidRDefault="00212735">
      <w:pPr>
        <w:pStyle w:val="Default"/>
        <w:numPr>
          <w:ilvl w:val="0"/>
          <w:numId w:val="28"/>
        </w:numPr>
        <w:spacing w:line="276" w:lineRule="auto"/>
        <w:rPr>
          <w:rFonts w:ascii="Verdana" w:hAnsi="Verdana"/>
          <w:color w:val="auto"/>
          <w:sz w:val="20"/>
        </w:rPr>
      </w:pPr>
      <w:r>
        <w:rPr>
          <w:rFonts w:ascii="Verdana" w:hAnsi="Verdana"/>
          <w:sz w:val="20"/>
        </w:rPr>
        <w:t xml:space="preserve">Throughout the year, the Board will attend to consent agenda items as expeditiously as possible. </w:t>
      </w:r>
    </w:p>
    <w:p w:rsidR="006B3367" w:rsidRDefault="00212735">
      <w:pPr>
        <w:pStyle w:val="Default"/>
        <w:numPr>
          <w:ilvl w:val="0"/>
          <w:numId w:val="28"/>
        </w:numPr>
        <w:spacing w:line="276" w:lineRule="auto"/>
        <w:rPr>
          <w:rFonts w:ascii="Verdana" w:hAnsi="Verdana"/>
          <w:color w:val="auto"/>
          <w:sz w:val="20"/>
        </w:rPr>
      </w:pPr>
      <w:r>
        <w:rPr>
          <w:rFonts w:ascii="Verdana" w:hAnsi="Verdana"/>
          <w:sz w:val="20"/>
        </w:rPr>
        <w:t xml:space="preserve">The Board will determine at each meeting that reports have demonstrated fulfilment of a reasonable interpretation of the applicable policy. </w:t>
      </w:r>
    </w:p>
    <w:p w:rsidR="006B3367" w:rsidRDefault="00212735">
      <w:pPr>
        <w:pStyle w:val="Default"/>
        <w:numPr>
          <w:ilvl w:val="0"/>
          <w:numId w:val="28"/>
        </w:numPr>
        <w:spacing w:line="276" w:lineRule="auto"/>
        <w:rPr>
          <w:rFonts w:ascii="Verdana" w:hAnsi="Verdana"/>
          <w:color w:val="auto"/>
          <w:sz w:val="23"/>
        </w:rPr>
      </w:pPr>
      <w:r>
        <w:rPr>
          <w:rFonts w:ascii="Verdana" w:hAnsi="Verdana"/>
          <w:sz w:val="20"/>
        </w:rPr>
        <w:t xml:space="preserve">CEO remuneration will be decided during the month of [MONTH] after a review of the years monitoring reports. </w:t>
      </w:r>
      <w:r>
        <w:rPr>
          <w:rFonts w:ascii="Verdana" w:hAnsi="Verdana"/>
          <w:sz w:val="23"/>
        </w:rPr>
        <w:t xml:space="preserve"> </w:t>
      </w:r>
    </w:p>
    <w:p w:rsidR="006B3367" w:rsidRDefault="006B3367">
      <w:pPr>
        <w:pStyle w:val="Default"/>
        <w:spacing w:line="276" w:lineRule="auto"/>
        <w:ind w:left="360"/>
        <w:rPr>
          <w:rFonts w:ascii="Verdana" w:hAnsi="Verdana"/>
          <w:color w:val="auto"/>
          <w:sz w:val="23"/>
        </w:rPr>
      </w:pPr>
    </w:p>
    <w:p w:rsidR="006B3367" w:rsidRDefault="00212735">
      <w:pPr>
        <w:pStyle w:val="Default"/>
        <w:spacing w:line="276" w:lineRule="auto"/>
        <w:rPr>
          <w:rFonts w:ascii="Verdana" w:hAnsi="Verdana"/>
          <w:color w:val="auto"/>
          <w:sz w:val="20"/>
        </w:rPr>
      </w:pPr>
      <w:r>
        <w:rPr>
          <w:rFonts w:ascii="Verdana" w:hAnsi="Verdana"/>
          <w:b/>
          <w:bCs/>
          <w:i/>
          <w:iCs/>
          <w:sz w:val="20"/>
        </w:rPr>
        <w:t xml:space="preserve">2.4 Chairperson’s role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The chairperson assures the integrity of the Board’s process and represents the Board to outside parties (or delegates this).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rFonts w:ascii="Verdana" w:hAnsi="Verdana"/>
          <w:color w:val="auto"/>
          <w:sz w:val="20"/>
        </w:rPr>
      </w:pPr>
      <w:r>
        <w:rPr>
          <w:rFonts w:ascii="Verdana" w:hAnsi="Verdana"/>
          <w:sz w:val="20"/>
        </w:rPr>
        <w:t xml:space="preserve">Accordingly, </w:t>
      </w:r>
      <w:ins w:id="14" w:author="Cam" w:date="2012-08-03T10:19:00Z">
        <w:r w:rsidR="00676D75">
          <w:rPr>
            <w:rFonts w:ascii="Verdana" w:hAnsi="Verdana"/>
            <w:sz w:val="20"/>
          </w:rPr>
          <w:br/>
        </w:r>
      </w:ins>
    </w:p>
    <w:p w:rsidR="006B3367" w:rsidRDefault="00212735">
      <w:pPr>
        <w:pStyle w:val="Default"/>
        <w:numPr>
          <w:ilvl w:val="0"/>
          <w:numId w:val="30"/>
        </w:numPr>
        <w:spacing w:line="276" w:lineRule="auto"/>
        <w:ind w:left="360"/>
        <w:rPr>
          <w:rFonts w:ascii="Verdana" w:hAnsi="Verdana"/>
          <w:color w:val="auto"/>
          <w:sz w:val="20"/>
        </w:rPr>
      </w:pPr>
      <w:r>
        <w:rPr>
          <w:rFonts w:ascii="Verdana" w:hAnsi="Verdana"/>
          <w:sz w:val="20"/>
        </w:rPr>
        <w:t xml:space="preserve">The assigned result of the chairperson’s job is that the Board behaves consistently with its own rules and those legitimately imposed upon it from outside the organisation.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Meeting discussion content will be on those issues which, according to Board policy, clearly belong to the Board to decide or to monitor.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Information that is for neither monitoring performance nor Board decisions will be avoided or minimised and always noted as such. (</w:t>
      </w:r>
      <w:r>
        <w:rPr>
          <w:rFonts w:ascii="Verdana" w:hAnsi="Verdana"/>
          <w:i/>
          <w:iCs/>
          <w:sz w:val="20"/>
        </w:rPr>
        <w:t>Ideally there should be time for social discussion additional to meetings</w:t>
      </w:r>
      <w:r>
        <w:rPr>
          <w:rFonts w:ascii="Verdana" w:hAnsi="Verdana"/>
          <w:sz w:val="20"/>
        </w:rPr>
        <w:t xml:space="preserve">)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Deliberation will be fair, open and thorough but also timely, orderly and kept to the point. </w:t>
      </w:r>
      <w:ins w:id="15" w:author="Cam" w:date="2012-08-03T10:19:00Z">
        <w:r w:rsidR="00676D75">
          <w:rPr>
            <w:rFonts w:ascii="Verdana" w:hAnsi="Verdana"/>
            <w:sz w:val="20"/>
          </w:rPr>
          <w:br/>
        </w:r>
      </w:ins>
    </w:p>
    <w:p w:rsidR="006B3367" w:rsidRDefault="00212735">
      <w:pPr>
        <w:pStyle w:val="Default"/>
        <w:numPr>
          <w:ilvl w:val="0"/>
          <w:numId w:val="30"/>
        </w:numPr>
        <w:spacing w:line="276" w:lineRule="auto"/>
        <w:ind w:left="360"/>
        <w:rPr>
          <w:rFonts w:ascii="Verdana" w:hAnsi="Verdana"/>
          <w:color w:val="auto"/>
          <w:sz w:val="20"/>
        </w:rPr>
      </w:pPr>
      <w:r>
        <w:rPr>
          <w:rFonts w:ascii="Verdana" w:hAnsi="Verdana"/>
          <w:sz w:val="20"/>
        </w:rPr>
        <w:t xml:space="preserve">The authority of the chairperson consists in making decisions that fall within Board policies on Governance Process and Board-CEO Linkage, with the exception of (a) employment or termination of a CEO and (b) where the Board specifically delegates portions of this authority to others. The chairperson is authorised to use any reasonable interpretation of the provisions in these policies.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The chairperson is empowered to chair Board meetings with all the commonly accepted power of that position (for example, ruling, recognising, and with reference to conventional practice).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The chairperson has no authority to make decisions about policies created by the Board within Ends and Executive Limitations policy areas. Therefore the chairperson has no authority to supervise or direct the CEO.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The chairperson may represent the Board to outside parties in announcing Board-stated positions and in stating chair decisions and interpretations within the area delegated to her or him. </w:t>
      </w:r>
    </w:p>
    <w:p w:rsidR="006B3367" w:rsidRDefault="00212735">
      <w:pPr>
        <w:pStyle w:val="Default"/>
        <w:numPr>
          <w:ilvl w:val="1"/>
          <w:numId w:val="30"/>
        </w:numPr>
        <w:spacing w:line="276" w:lineRule="auto"/>
        <w:ind w:left="1080"/>
        <w:rPr>
          <w:rFonts w:ascii="Verdana" w:hAnsi="Verdana"/>
          <w:color w:val="auto"/>
          <w:sz w:val="20"/>
        </w:rPr>
      </w:pPr>
      <w:r>
        <w:rPr>
          <w:rFonts w:ascii="Verdana" w:hAnsi="Verdana"/>
          <w:sz w:val="20"/>
        </w:rPr>
        <w:t xml:space="preserve">The chairperson may delegate this authority but remains accountable for its use. </w:t>
      </w:r>
    </w:p>
    <w:p w:rsidR="006B3367" w:rsidRDefault="006B3367">
      <w:pPr>
        <w:pStyle w:val="Default"/>
        <w:spacing w:line="276" w:lineRule="auto"/>
        <w:ind w:left="1080"/>
        <w:rPr>
          <w:rFonts w:ascii="Verdana" w:hAnsi="Verdana"/>
          <w:color w:val="auto"/>
          <w:sz w:val="20"/>
        </w:rPr>
      </w:pPr>
    </w:p>
    <w:p w:rsidR="006B3367" w:rsidRDefault="006B3367">
      <w:pPr>
        <w:pStyle w:val="Default"/>
        <w:spacing w:line="276" w:lineRule="auto"/>
        <w:rPr>
          <w:rFonts w:ascii="Verdana" w:hAnsi="Verdana"/>
          <w:color w:val="auto"/>
          <w:sz w:val="20"/>
        </w:rPr>
      </w:pPr>
    </w:p>
    <w:p w:rsidR="006B3367" w:rsidRPr="00FC72F2" w:rsidRDefault="00212735" w:rsidP="00FC72F2">
      <w:pPr>
        <w:rPr>
          <w:rFonts w:ascii="Verdana" w:hAnsi="Verdana"/>
          <w:sz w:val="20"/>
        </w:rPr>
      </w:pPr>
      <w:r>
        <w:rPr>
          <w:rFonts w:ascii="Verdana" w:hAnsi="Verdana"/>
          <w:b/>
          <w:bCs/>
          <w:i/>
          <w:iCs/>
          <w:sz w:val="20"/>
        </w:rPr>
        <w:t xml:space="preserve">2.5 Board Member’s Code of Conduct </w:t>
      </w:r>
    </w:p>
    <w:p w:rsidR="006B3367" w:rsidRDefault="00212735">
      <w:pPr>
        <w:pStyle w:val="Default"/>
        <w:spacing w:line="276" w:lineRule="auto"/>
        <w:rPr>
          <w:rFonts w:ascii="Verdana" w:hAnsi="Verdana"/>
          <w:color w:val="auto"/>
          <w:sz w:val="20"/>
        </w:rPr>
      </w:pPr>
      <w:r>
        <w:rPr>
          <w:rFonts w:ascii="Verdana" w:hAnsi="Verdana"/>
          <w:i/>
          <w:iCs/>
          <w:sz w:val="20"/>
        </w:rPr>
        <w:t xml:space="preserve">The Board commits itself and its members to ethical, business like, and lawful conduct, including proper use of authority and </w:t>
      </w:r>
      <w:ins w:id="16" w:author="Patsy Eade" w:date="2012-08-09T16:28:00Z">
        <w:r w:rsidR="00D242F9">
          <w:rPr>
            <w:rFonts w:ascii="Verdana" w:hAnsi="Verdana"/>
            <w:i/>
            <w:iCs/>
            <w:sz w:val="20"/>
          </w:rPr>
          <w:t>professional</w:t>
        </w:r>
      </w:ins>
      <w:del w:id="17" w:author="Patsy Eade" w:date="2012-08-09T16:28:00Z">
        <w:r w:rsidDel="00D242F9">
          <w:rPr>
            <w:rFonts w:ascii="Verdana" w:hAnsi="Verdana"/>
            <w:i/>
            <w:iCs/>
            <w:sz w:val="20"/>
          </w:rPr>
          <w:delText>appropriate</w:delText>
        </w:r>
      </w:del>
      <w:r>
        <w:rPr>
          <w:rFonts w:ascii="Verdana" w:hAnsi="Verdana"/>
          <w:i/>
          <w:iCs/>
          <w:sz w:val="20"/>
        </w:rPr>
        <w:t xml:space="preserve"> behaviour when acting as Board members. </w:t>
      </w:r>
    </w:p>
    <w:p w:rsidR="006B3367" w:rsidRDefault="006B3367">
      <w:pPr>
        <w:pStyle w:val="Default"/>
        <w:spacing w:after="138" w:line="276" w:lineRule="auto"/>
        <w:rPr>
          <w:rFonts w:ascii="Verdana" w:hAnsi="Verdana"/>
          <w:color w:val="auto"/>
          <w:sz w:val="20"/>
        </w:rPr>
      </w:pPr>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Members must have loyalty to the ownership </w:t>
      </w:r>
      <w:del w:id="18" w:author="Patsy Eade" w:date="2012-08-09T16:29:00Z">
        <w:r w:rsidDel="00D242F9">
          <w:rPr>
            <w:rFonts w:ascii="Verdana" w:hAnsi="Verdana"/>
            <w:sz w:val="20"/>
          </w:rPr>
          <w:delText>as priority</w:delText>
        </w:r>
      </w:del>
      <w:r>
        <w:rPr>
          <w:rFonts w:ascii="Verdana" w:hAnsi="Verdana"/>
          <w:sz w:val="20"/>
        </w:rPr>
        <w:t xml:space="preserve"> and declare and address any conflicts of interest or loyalties to staff, other organisations and any personal interest as a consumer of Society services. </w:t>
      </w:r>
      <w:ins w:id="19" w:author="Cam" w:date="2012-08-03T10:19:00Z">
        <w:r w:rsidR="00676D75">
          <w:rPr>
            <w:rFonts w:ascii="Verdana" w:hAnsi="Verdana"/>
            <w:sz w:val="20"/>
          </w:rPr>
          <w:br/>
        </w:r>
      </w:ins>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Members must avoid conflict of interest with respect to their financial and ethical responsibility. </w:t>
      </w:r>
    </w:p>
    <w:p w:rsidR="006B3367" w:rsidRDefault="00212735">
      <w:pPr>
        <w:pStyle w:val="Default"/>
        <w:numPr>
          <w:ilvl w:val="1"/>
          <w:numId w:val="32"/>
        </w:numPr>
        <w:spacing w:line="276" w:lineRule="auto"/>
        <w:rPr>
          <w:rFonts w:ascii="Verdana" w:hAnsi="Verdana"/>
          <w:color w:val="auto"/>
          <w:sz w:val="20"/>
        </w:rPr>
      </w:pPr>
      <w:r>
        <w:rPr>
          <w:rFonts w:ascii="Verdana" w:hAnsi="Verdana"/>
          <w:sz w:val="20"/>
        </w:rPr>
        <w:lastRenderedPageBreak/>
        <w:t xml:space="preserve">Members (&amp; CEO) will at each meeting disclose their involvements and relationships with other practitioners and other stakeholders, or any associations that might reasonably be seen as being a conflict. </w:t>
      </w:r>
    </w:p>
    <w:p w:rsidR="006B3367" w:rsidRDefault="00212735">
      <w:pPr>
        <w:pStyle w:val="Default"/>
        <w:numPr>
          <w:ilvl w:val="1"/>
          <w:numId w:val="32"/>
        </w:numPr>
        <w:spacing w:line="276" w:lineRule="auto"/>
        <w:rPr>
          <w:rFonts w:ascii="Verdana" w:hAnsi="Verdana"/>
          <w:color w:val="auto"/>
          <w:sz w:val="20"/>
        </w:rPr>
      </w:pPr>
      <w:r>
        <w:rPr>
          <w:rFonts w:ascii="Verdana" w:hAnsi="Verdana"/>
          <w:sz w:val="20"/>
        </w:rPr>
        <w:t xml:space="preserve">When the Board is to decide upon an issue, about which a member has a </w:t>
      </w:r>
      <w:del w:id="20" w:author="Patsy Eade" w:date="2012-08-09T16:31:00Z">
        <w:r w:rsidDel="00D242F9">
          <w:rPr>
            <w:rFonts w:ascii="Verdana" w:hAnsi="Verdana"/>
            <w:sz w:val="20"/>
          </w:rPr>
          <w:delText>material</w:delText>
        </w:r>
      </w:del>
      <w:r>
        <w:rPr>
          <w:rFonts w:ascii="Verdana" w:hAnsi="Verdana"/>
          <w:sz w:val="20"/>
        </w:rPr>
        <w:t xml:space="preserve"> conflict of interest, that member shall offer to absent herself or himself</w:t>
      </w:r>
      <w:ins w:id="21" w:author="Patsy Eade" w:date="2012-08-09T16:32:00Z">
        <w:r w:rsidR="00D242F9">
          <w:rPr>
            <w:rFonts w:ascii="Verdana" w:hAnsi="Verdana"/>
            <w:sz w:val="20"/>
          </w:rPr>
          <w:t>,</w:t>
        </w:r>
      </w:ins>
      <w:r>
        <w:rPr>
          <w:rFonts w:ascii="Verdana" w:hAnsi="Verdana"/>
          <w:sz w:val="20"/>
        </w:rPr>
        <w:t xml:space="preserve"> without comment</w:t>
      </w:r>
      <w:ins w:id="22" w:author="Patsy Eade" w:date="2012-08-09T16:32:00Z">
        <w:r w:rsidR="00D242F9">
          <w:rPr>
            <w:rFonts w:ascii="Verdana" w:hAnsi="Verdana"/>
            <w:sz w:val="20"/>
          </w:rPr>
          <w:t>,</w:t>
        </w:r>
      </w:ins>
      <w:r>
        <w:rPr>
          <w:rFonts w:ascii="Verdana" w:hAnsi="Verdana"/>
          <w:sz w:val="20"/>
        </w:rPr>
        <w:t xml:space="preserve"> from not only the vote but also from the deliberation. </w:t>
      </w:r>
    </w:p>
    <w:p w:rsidR="006B3367" w:rsidRDefault="00212735">
      <w:pPr>
        <w:pStyle w:val="Default"/>
        <w:numPr>
          <w:ilvl w:val="1"/>
          <w:numId w:val="32"/>
        </w:numPr>
        <w:spacing w:line="276" w:lineRule="auto"/>
        <w:rPr>
          <w:rFonts w:ascii="Verdana" w:hAnsi="Verdana"/>
          <w:color w:val="auto"/>
          <w:sz w:val="20"/>
        </w:rPr>
      </w:pPr>
      <w:r>
        <w:rPr>
          <w:rFonts w:ascii="Verdana" w:hAnsi="Verdana"/>
          <w:i/>
          <w:iCs/>
          <w:sz w:val="20"/>
        </w:rPr>
        <w:t xml:space="preserve"> </w:t>
      </w:r>
      <w:r>
        <w:rPr>
          <w:rFonts w:ascii="Verdana" w:hAnsi="Verdana"/>
          <w:sz w:val="20"/>
        </w:rPr>
        <w:t xml:space="preserve">Board members must not use their Board position to obtain employment or gain for themselves, family members, or close associates. Should a Board member apply for employment, he or she must first absence themselves and resign if engaged. </w:t>
      </w:r>
      <w:ins w:id="23" w:author="Cam" w:date="2012-08-03T10:19:00Z">
        <w:r w:rsidR="00676D75">
          <w:rPr>
            <w:rFonts w:ascii="Verdana" w:hAnsi="Verdana"/>
            <w:sz w:val="20"/>
          </w:rPr>
          <w:br/>
        </w:r>
      </w:ins>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Board members </w:t>
      </w:r>
      <w:ins w:id="24" w:author="Patsy Eade" w:date="2012-08-09T16:33:00Z">
        <w:r w:rsidR="00D242F9">
          <w:rPr>
            <w:rFonts w:ascii="Verdana" w:hAnsi="Verdana"/>
            <w:sz w:val="20"/>
          </w:rPr>
          <w:t>must</w:t>
        </w:r>
      </w:ins>
      <w:del w:id="25" w:author="Patsy Eade" w:date="2012-08-09T16:33:00Z">
        <w:r w:rsidDel="00D242F9">
          <w:rPr>
            <w:rFonts w:ascii="Verdana" w:hAnsi="Verdana"/>
            <w:sz w:val="20"/>
          </w:rPr>
          <w:delText>may</w:delText>
        </w:r>
      </w:del>
      <w:r>
        <w:rPr>
          <w:rFonts w:ascii="Verdana" w:hAnsi="Verdana"/>
          <w:sz w:val="20"/>
        </w:rPr>
        <w:t xml:space="preserve"> not attempt to exercise individual authority over the organisation. </w:t>
      </w:r>
    </w:p>
    <w:p w:rsidR="006B3367" w:rsidRDefault="00212735">
      <w:pPr>
        <w:pStyle w:val="Default"/>
        <w:numPr>
          <w:ilvl w:val="1"/>
          <w:numId w:val="32"/>
        </w:numPr>
        <w:spacing w:line="276" w:lineRule="auto"/>
        <w:rPr>
          <w:rFonts w:ascii="Verdana" w:hAnsi="Verdana"/>
          <w:color w:val="auto"/>
          <w:sz w:val="20"/>
        </w:rPr>
      </w:pPr>
      <w:r>
        <w:rPr>
          <w:rFonts w:ascii="Verdana" w:hAnsi="Verdana"/>
          <w:sz w:val="20"/>
        </w:rPr>
        <w:t xml:space="preserve"> Board members’ interaction with the CEO or with staff must recognise the lack of authority vested in individuals except when explicitly Board-authorised. </w:t>
      </w:r>
    </w:p>
    <w:p w:rsidR="006B3367" w:rsidRDefault="00212735">
      <w:pPr>
        <w:pStyle w:val="Default"/>
        <w:numPr>
          <w:ilvl w:val="1"/>
          <w:numId w:val="32"/>
        </w:numPr>
        <w:spacing w:line="276" w:lineRule="auto"/>
        <w:rPr>
          <w:rFonts w:ascii="Verdana" w:hAnsi="Verdana"/>
          <w:color w:val="auto"/>
          <w:sz w:val="20"/>
        </w:rPr>
      </w:pPr>
      <w:r>
        <w:rPr>
          <w:rFonts w:ascii="Verdana" w:hAnsi="Verdana"/>
          <w:sz w:val="20"/>
        </w:rPr>
        <w:t xml:space="preserve">Board members’ interaction with public, press, or other entities must recognise the same limitation and the inability of any Board member to speak for the Board unless authorised to do so. </w:t>
      </w:r>
    </w:p>
    <w:p w:rsidR="006B3367" w:rsidRDefault="00212735">
      <w:pPr>
        <w:pStyle w:val="Default"/>
        <w:numPr>
          <w:ilvl w:val="1"/>
          <w:numId w:val="32"/>
        </w:numPr>
        <w:spacing w:line="276" w:lineRule="auto"/>
        <w:rPr>
          <w:rFonts w:ascii="Verdana" w:hAnsi="Verdana"/>
          <w:color w:val="auto"/>
          <w:sz w:val="20"/>
        </w:rPr>
      </w:pPr>
      <w:r>
        <w:rPr>
          <w:rFonts w:ascii="Verdana" w:hAnsi="Verdana"/>
          <w:sz w:val="20"/>
        </w:rPr>
        <w:t xml:space="preserve">Except to participate in Board deliberation about whether the CEO has achieved any reasonable interpretation of Board policy, members will not express individual judgements of performance of employees of the organisation. </w:t>
      </w:r>
      <w:ins w:id="26" w:author="Cam" w:date="2012-08-03T10:19:00Z">
        <w:r w:rsidR="00676D75">
          <w:rPr>
            <w:rFonts w:ascii="Verdana" w:hAnsi="Verdana"/>
            <w:sz w:val="20"/>
          </w:rPr>
          <w:br/>
        </w:r>
      </w:ins>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Board members will </w:t>
      </w:r>
      <w:ins w:id="27" w:author="Patsy Eade" w:date="2012-08-09T16:37:00Z">
        <w:r w:rsidR="00D242F9">
          <w:rPr>
            <w:rFonts w:ascii="Verdana" w:hAnsi="Verdana"/>
            <w:sz w:val="20"/>
          </w:rPr>
          <w:t>treat issues of a sensitive nature with confidentiality</w:t>
        </w:r>
      </w:ins>
      <w:del w:id="28" w:author="Patsy Eade" w:date="2012-08-09T16:38:00Z">
        <w:r w:rsidDel="00D242F9">
          <w:rPr>
            <w:rFonts w:ascii="Verdana" w:hAnsi="Verdana"/>
            <w:sz w:val="20"/>
          </w:rPr>
          <w:delText>respect the confidentiality appropriate to issues of a sensitive nature</w:delText>
        </w:r>
      </w:del>
      <w:r>
        <w:rPr>
          <w:rFonts w:ascii="Verdana" w:hAnsi="Verdana"/>
          <w:sz w:val="20"/>
        </w:rPr>
        <w:t xml:space="preserve">. </w:t>
      </w:r>
      <w:ins w:id="29" w:author="Cam" w:date="2012-08-03T10:19:00Z">
        <w:r w:rsidR="00676D75">
          <w:rPr>
            <w:rFonts w:ascii="Verdana" w:hAnsi="Verdana"/>
            <w:sz w:val="20"/>
          </w:rPr>
          <w:br/>
        </w:r>
      </w:ins>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 Board members will be properly prepared for Board deliberation. </w:t>
      </w:r>
      <w:ins w:id="30" w:author="Cam" w:date="2012-08-03T10:19:00Z">
        <w:r w:rsidR="00676D75">
          <w:rPr>
            <w:rFonts w:ascii="Verdana" w:hAnsi="Verdana"/>
            <w:sz w:val="20"/>
          </w:rPr>
          <w:br/>
        </w:r>
      </w:ins>
    </w:p>
    <w:p w:rsidR="006B3367" w:rsidRDefault="00212735">
      <w:pPr>
        <w:pStyle w:val="Default"/>
        <w:numPr>
          <w:ilvl w:val="0"/>
          <w:numId w:val="32"/>
        </w:numPr>
        <w:spacing w:line="276" w:lineRule="auto"/>
        <w:rPr>
          <w:rFonts w:ascii="Verdana" w:hAnsi="Verdana"/>
          <w:color w:val="auto"/>
          <w:sz w:val="20"/>
        </w:rPr>
      </w:pPr>
      <w:r>
        <w:rPr>
          <w:rFonts w:ascii="Verdana" w:hAnsi="Verdana"/>
          <w:sz w:val="20"/>
        </w:rPr>
        <w:t xml:space="preserve"> Board members will support the legitimacy and authority of Board decisions, irrespective of the member’s personal position on the issue. </w:t>
      </w:r>
    </w:p>
    <w:p w:rsidR="006B3367" w:rsidRDefault="00212735">
      <w:pPr>
        <w:pStyle w:val="Default"/>
        <w:spacing w:line="276" w:lineRule="auto"/>
        <w:ind w:left="360"/>
        <w:rPr>
          <w:rFonts w:ascii="Verdana" w:hAnsi="Verdana"/>
          <w:color w:val="auto"/>
          <w:sz w:val="20"/>
        </w:rPr>
      </w:pPr>
      <w:r>
        <w:rPr>
          <w:rFonts w:ascii="Verdana" w:hAnsi="Verdana"/>
          <w:sz w:val="20"/>
        </w:rPr>
        <w:br/>
      </w:r>
    </w:p>
    <w:p w:rsidR="006B3367" w:rsidRDefault="00212735">
      <w:pPr>
        <w:pStyle w:val="Default"/>
        <w:spacing w:line="276" w:lineRule="auto"/>
        <w:rPr>
          <w:rFonts w:ascii="Verdana" w:hAnsi="Verdana"/>
          <w:color w:val="auto"/>
          <w:sz w:val="20"/>
        </w:rPr>
      </w:pPr>
      <w:r>
        <w:rPr>
          <w:rFonts w:ascii="Verdana" w:hAnsi="Verdana"/>
          <w:b/>
          <w:bCs/>
          <w:i/>
          <w:iCs/>
          <w:sz w:val="20"/>
        </w:rPr>
        <w:t xml:space="preserve">2.6 Board Committee Policies </w:t>
      </w:r>
    </w:p>
    <w:p w:rsidR="006B3367" w:rsidRDefault="006B3367">
      <w:pPr>
        <w:pStyle w:val="Default"/>
        <w:spacing w:line="276" w:lineRule="auto"/>
        <w:rPr>
          <w:rFonts w:ascii="Verdana" w:hAnsi="Verdana"/>
          <w:i/>
          <w:iCs/>
          <w:color w:val="auto"/>
          <w:sz w:val="20"/>
        </w:rPr>
      </w:pPr>
    </w:p>
    <w:p w:rsidR="006B3367" w:rsidRDefault="00212735">
      <w:pPr>
        <w:pStyle w:val="Default"/>
        <w:spacing w:line="276" w:lineRule="auto"/>
        <w:rPr>
          <w:rFonts w:ascii="Verdana" w:hAnsi="Verdana"/>
          <w:i/>
          <w:iCs/>
          <w:color w:val="auto"/>
          <w:sz w:val="20"/>
        </w:rPr>
      </w:pPr>
      <w:r>
        <w:rPr>
          <w:rFonts w:ascii="Verdana" w:hAnsi="Verdana"/>
          <w:i/>
          <w:iCs/>
          <w:sz w:val="20"/>
        </w:rPr>
        <w:t xml:space="preserve">Board committees or working groups when used, will be assigned so as to reinforce the wholeness of the Board’s job and so as never to interfere with delegation from Board to CEO. </w:t>
      </w:r>
    </w:p>
    <w:p w:rsidR="006B3367" w:rsidRDefault="006B3367">
      <w:pPr>
        <w:pStyle w:val="Default"/>
        <w:spacing w:line="276" w:lineRule="auto"/>
        <w:rPr>
          <w:rFonts w:ascii="Verdana" w:hAnsi="Verdana"/>
          <w:b/>
          <w:bCs/>
          <w:i/>
          <w:iCs/>
          <w:color w:val="auto"/>
          <w:sz w:val="20"/>
        </w:rPr>
      </w:pPr>
    </w:p>
    <w:p w:rsidR="00FC72F2" w:rsidRDefault="00FC72F2">
      <w:pPr>
        <w:pStyle w:val="Default"/>
        <w:spacing w:line="276" w:lineRule="auto"/>
        <w:rPr>
          <w:rFonts w:ascii="Verdana" w:hAnsi="Verdana"/>
          <w:b/>
          <w:bCs/>
          <w:i/>
          <w:iCs/>
          <w:color w:val="auto"/>
          <w:sz w:val="20"/>
        </w:rPr>
      </w:pPr>
    </w:p>
    <w:p w:rsidR="00676D75" w:rsidRDefault="00676D75">
      <w:pPr>
        <w:rPr>
          <w:ins w:id="31" w:author="Cam" w:date="2012-08-03T10:19:00Z"/>
          <w:rFonts w:ascii="Verdana" w:hAnsi="Verdana" w:cs="Times New Roman"/>
          <w:b/>
          <w:bCs/>
          <w:i/>
          <w:iCs/>
          <w:color w:val="000000"/>
          <w:sz w:val="20"/>
          <w:szCs w:val="24"/>
        </w:rPr>
      </w:pPr>
      <w:ins w:id="32" w:author="Cam" w:date="2012-08-03T10:19:00Z">
        <w:r>
          <w:rPr>
            <w:rFonts w:ascii="Verdana" w:hAnsi="Verdana"/>
            <w:b/>
            <w:bCs/>
            <w:i/>
            <w:iCs/>
            <w:sz w:val="20"/>
          </w:rPr>
          <w:br w:type="page"/>
        </w:r>
      </w:ins>
    </w:p>
    <w:p w:rsidR="006B3367" w:rsidRDefault="00212735">
      <w:pPr>
        <w:pStyle w:val="Default"/>
        <w:spacing w:line="276" w:lineRule="auto"/>
        <w:rPr>
          <w:rFonts w:ascii="Verdana" w:hAnsi="Verdana"/>
          <w:color w:val="auto"/>
          <w:sz w:val="20"/>
        </w:rPr>
      </w:pPr>
      <w:r>
        <w:rPr>
          <w:rFonts w:ascii="Verdana" w:hAnsi="Verdana"/>
          <w:b/>
          <w:bCs/>
          <w:i/>
          <w:iCs/>
          <w:sz w:val="20"/>
        </w:rPr>
        <w:lastRenderedPageBreak/>
        <w:t xml:space="preserve">2.7 Cost of Governance </w:t>
      </w:r>
    </w:p>
    <w:p w:rsidR="00FC72F2" w:rsidRDefault="00FC72F2">
      <w:pPr>
        <w:pStyle w:val="Default"/>
        <w:spacing w:line="276" w:lineRule="auto"/>
        <w:rPr>
          <w:rFonts w:ascii="Verdana" w:hAnsi="Verdana"/>
          <w:i/>
          <w:iCs/>
          <w:sz w:val="20"/>
        </w:rPr>
      </w:pPr>
    </w:p>
    <w:p w:rsidR="006B3367" w:rsidRDefault="00212735">
      <w:pPr>
        <w:pStyle w:val="Default"/>
        <w:spacing w:line="276" w:lineRule="auto"/>
        <w:rPr>
          <w:rFonts w:ascii="Verdana" w:hAnsi="Verdana"/>
          <w:color w:val="auto"/>
          <w:sz w:val="20"/>
        </w:rPr>
      </w:pPr>
      <w:r>
        <w:rPr>
          <w:rFonts w:ascii="Verdana" w:hAnsi="Verdana"/>
          <w:i/>
          <w:iCs/>
          <w:sz w:val="20"/>
        </w:rPr>
        <w:t xml:space="preserve">The Board will invest in its governance capacity. </w:t>
      </w:r>
    </w:p>
    <w:p w:rsidR="006B3367" w:rsidRDefault="006B3367">
      <w:pPr>
        <w:pStyle w:val="Default"/>
        <w:spacing w:line="276" w:lineRule="auto"/>
        <w:rPr>
          <w:rFonts w:ascii="Verdana" w:hAnsi="Verdana"/>
          <w:color w:val="auto"/>
          <w:sz w:val="20"/>
        </w:rPr>
      </w:pPr>
    </w:p>
    <w:p w:rsidR="006B3367" w:rsidRDefault="00212735">
      <w:pPr>
        <w:pStyle w:val="Default"/>
        <w:spacing w:line="276" w:lineRule="auto"/>
        <w:rPr>
          <w:ins w:id="33" w:author="Cam" w:date="2012-08-03T10:19:00Z"/>
          <w:rFonts w:ascii="Verdana" w:hAnsi="Verdana"/>
          <w:sz w:val="20"/>
        </w:rPr>
      </w:pPr>
      <w:r>
        <w:rPr>
          <w:rFonts w:ascii="Verdana" w:hAnsi="Verdana"/>
          <w:sz w:val="20"/>
        </w:rPr>
        <w:t xml:space="preserve">Accordingly, </w:t>
      </w:r>
    </w:p>
    <w:p w:rsidR="00676D75" w:rsidRDefault="00676D75">
      <w:pPr>
        <w:pStyle w:val="Default"/>
        <w:spacing w:line="276" w:lineRule="auto"/>
        <w:rPr>
          <w:rFonts w:ascii="Verdana" w:hAnsi="Verdana"/>
          <w:color w:val="auto"/>
          <w:sz w:val="20"/>
        </w:rPr>
      </w:pPr>
    </w:p>
    <w:p w:rsidR="006B3367" w:rsidRDefault="00212735">
      <w:pPr>
        <w:pStyle w:val="Default"/>
        <w:numPr>
          <w:ilvl w:val="0"/>
          <w:numId w:val="34"/>
        </w:numPr>
        <w:spacing w:line="276" w:lineRule="auto"/>
        <w:rPr>
          <w:rFonts w:ascii="Verdana" w:hAnsi="Verdana"/>
          <w:color w:val="auto"/>
          <w:sz w:val="20"/>
        </w:rPr>
      </w:pPr>
      <w:r>
        <w:rPr>
          <w:rFonts w:ascii="Verdana" w:hAnsi="Verdana"/>
          <w:sz w:val="20"/>
        </w:rPr>
        <w:t xml:space="preserve">Board skills, methods, and supports will be sufficient to assure governing with excellence. </w:t>
      </w:r>
    </w:p>
    <w:p w:rsidR="006B3367" w:rsidRDefault="00212735">
      <w:pPr>
        <w:pStyle w:val="Default"/>
        <w:numPr>
          <w:ilvl w:val="1"/>
          <w:numId w:val="34"/>
        </w:numPr>
        <w:spacing w:line="276" w:lineRule="auto"/>
        <w:rPr>
          <w:rFonts w:ascii="Verdana" w:hAnsi="Verdana"/>
          <w:color w:val="auto"/>
          <w:sz w:val="20"/>
        </w:rPr>
      </w:pPr>
      <w:r>
        <w:rPr>
          <w:rFonts w:ascii="Verdana" w:hAnsi="Verdana"/>
          <w:sz w:val="20"/>
        </w:rPr>
        <w:t xml:space="preserve"> Training and retraining will be used liberally to orient new Board members and candidates for membership, as well as to maintain and increase existing Board member skills and understandings. </w:t>
      </w:r>
    </w:p>
    <w:p w:rsidR="006B3367" w:rsidRDefault="00212735">
      <w:pPr>
        <w:pStyle w:val="Default"/>
        <w:numPr>
          <w:ilvl w:val="1"/>
          <w:numId w:val="34"/>
        </w:numPr>
        <w:spacing w:line="276" w:lineRule="auto"/>
        <w:rPr>
          <w:rFonts w:ascii="Verdana" w:hAnsi="Verdana"/>
          <w:color w:val="auto"/>
          <w:sz w:val="20"/>
        </w:rPr>
      </w:pPr>
      <w:r>
        <w:rPr>
          <w:rFonts w:ascii="Verdana" w:hAnsi="Verdana"/>
          <w:sz w:val="20"/>
        </w:rPr>
        <w:t xml:space="preserve">Outside monitoring assistance will be arranged so that the Board can exercise confident control over organisational performance in accordance with board policy. This includes but is not limited to financial audit.  </w:t>
      </w:r>
    </w:p>
    <w:p w:rsidR="006B3367" w:rsidRDefault="00212735">
      <w:pPr>
        <w:pStyle w:val="Default"/>
        <w:numPr>
          <w:ilvl w:val="1"/>
          <w:numId w:val="34"/>
        </w:numPr>
        <w:spacing w:line="276" w:lineRule="auto"/>
        <w:rPr>
          <w:rFonts w:ascii="Verdana" w:hAnsi="Verdana"/>
          <w:color w:val="auto"/>
          <w:sz w:val="20"/>
        </w:rPr>
      </w:pPr>
      <w:r>
        <w:rPr>
          <w:rFonts w:ascii="Verdana" w:hAnsi="Verdana"/>
          <w:sz w:val="20"/>
        </w:rPr>
        <w:t>Outreach mechanisms (owner focus groups, surveys, etc.) will be used as needed to ensure the Board’s ability to listen to owner viewpoints and values.</w:t>
      </w:r>
      <w:ins w:id="34" w:author="Cam" w:date="2012-08-03T10:20:00Z">
        <w:r w:rsidR="00676D75">
          <w:rPr>
            <w:rFonts w:ascii="Verdana" w:hAnsi="Verdana"/>
            <w:sz w:val="20"/>
          </w:rPr>
          <w:br/>
        </w:r>
      </w:ins>
    </w:p>
    <w:p w:rsidR="006B3367" w:rsidRDefault="00212735">
      <w:pPr>
        <w:pStyle w:val="Default"/>
        <w:numPr>
          <w:ilvl w:val="0"/>
          <w:numId w:val="34"/>
        </w:numPr>
        <w:spacing w:line="276" w:lineRule="auto"/>
        <w:rPr>
          <w:rFonts w:ascii="Verdana" w:hAnsi="Verdana"/>
          <w:b/>
          <w:bCs/>
          <w:color w:val="auto"/>
          <w:sz w:val="20"/>
        </w:rPr>
      </w:pPr>
      <w:r>
        <w:rPr>
          <w:rFonts w:ascii="Verdana" w:hAnsi="Verdana"/>
          <w:sz w:val="20"/>
        </w:rPr>
        <w:t xml:space="preserve">Costs will be prudently incurred and budgeted for, though not at the expense of maintaining Board capability. </w:t>
      </w:r>
      <w:ins w:id="35" w:author="Cam" w:date="2012-08-03T10:20:00Z">
        <w:r w:rsidR="00676D75">
          <w:rPr>
            <w:rFonts w:ascii="Verdana" w:hAnsi="Verdana"/>
            <w:sz w:val="20"/>
          </w:rPr>
          <w:br/>
        </w:r>
      </w:ins>
    </w:p>
    <w:p w:rsidR="006B3367" w:rsidRDefault="00212735">
      <w:pPr>
        <w:pStyle w:val="Default"/>
        <w:numPr>
          <w:ilvl w:val="0"/>
          <w:numId w:val="34"/>
        </w:numPr>
        <w:spacing w:line="276" w:lineRule="auto"/>
        <w:rPr>
          <w:rFonts w:ascii="Verdana" w:hAnsi="Verdana"/>
          <w:b/>
          <w:bCs/>
          <w:color w:val="auto"/>
          <w:sz w:val="20"/>
          <w:highlight w:val="red"/>
        </w:rPr>
      </w:pPr>
      <w:r>
        <w:rPr>
          <w:rFonts w:ascii="Verdana" w:hAnsi="Verdana"/>
          <w:sz w:val="20"/>
          <w:highlight w:val="red"/>
        </w:rPr>
        <w:t xml:space="preserve">Provision for director fees, including anticipated increases. </w:t>
      </w:r>
      <w:bookmarkStart w:id="36" w:name="_GoBack"/>
      <w:bookmarkEnd w:id="36"/>
    </w:p>
    <w:sectPr w:rsidR="006B3367" w:rsidSect="006B3367">
      <w:footerReference w:type="default" r:id="rId9"/>
      <w:pgSz w:w="11906" w:h="16838"/>
      <w:pgMar w:top="1440" w:right="1440" w:bottom="1276" w:left="1440" w:header="708" w:footer="108" w:gutter="0"/>
      <w:cols w:sep="1"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F9" w:rsidRDefault="00D242F9" w:rsidP="006B3DE9">
      <w:pPr>
        <w:spacing w:after="0" w:line="240" w:lineRule="auto"/>
      </w:pPr>
      <w:r>
        <w:separator/>
      </w:r>
    </w:p>
  </w:endnote>
  <w:endnote w:type="continuationSeparator" w:id="0">
    <w:p w:rsidR="00D242F9" w:rsidRDefault="00D242F9" w:rsidP="006B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91190"/>
      <w:docPartObj>
        <w:docPartGallery w:val="Page Numbers (Bottom of Page)"/>
        <w:docPartUnique/>
      </w:docPartObj>
    </w:sdtPr>
    <w:sdtContent>
      <w:p w:rsidR="00D242F9" w:rsidRDefault="00D242F9" w:rsidP="00E00F1A">
        <w:pPr>
          <w:pStyle w:val="Footer"/>
          <w:pBdr>
            <w:top w:val="single" w:sz="4" w:space="1" w:color="auto"/>
          </w:pBdr>
          <w:tabs>
            <w:tab w:val="clear" w:pos="9360"/>
            <w:tab w:val="right" w:pos="9639"/>
          </w:tabs>
          <w:ind w:right="-613"/>
        </w:pPr>
        <w:r w:rsidRPr="0053548C">
          <w:rPr>
            <w:noProof/>
            <w:lang w:eastAsia="en-NZ"/>
          </w:rPr>
          <w:drawing>
            <wp:anchor distT="0" distB="0" distL="114300" distR="114300" simplePos="0" relativeHeight="251659264" behindDoc="1" locked="0" layoutInCell="1" allowOverlap="1" wp14:anchorId="2302D591" wp14:editId="3EC7D05A">
              <wp:simplePos x="0" y="0"/>
              <wp:positionH relativeFrom="column">
                <wp:posOffset>-668655</wp:posOffset>
              </wp:positionH>
              <wp:positionV relativeFrom="paragraph">
                <wp:posOffset>-238125</wp:posOffset>
              </wp:positionV>
              <wp:extent cx="569595" cy="564515"/>
              <wp:effectExtent l="0" t="0" r="0" b="0"/>
              <wp:wrapTight wrapText="bothSides">
                <wp:wrapPolygon edited="0">
                  <wp:start x="0" y="0"/>
                  <wp:lineTo x="0" y="21138"/>
                  <wp:lineTo x="20950" y="21138"/>
                  <wp:lineTo x="20950" y="0"/>
                  <wp:lineTo x="0" y="0"/>
                </wp:wrapPolygon>
              </wp:wrapTight>
              <wp:docPr id="10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 cy="56451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t>Artena Society Limited</w:t>
        </w:r>
        <w:r>
          <w:tab/>
          <w:t>July 2012</w:t>
        </w:r>
        <w:r>
          <w:tab/>
          <w:t xml:space="preserve">Page | </w:t>
        </w:r>
        <w:r>
          <w:fldChar w:fldCharType="begin"/>
        </w:r>
        <w:r>
          <w:instrText xml:space="preserve"> PAGE   \* MERGEFORMAT </w:instrText>
        </w:r>
        <w:r>
          <w:fldChar w:fldCharType="separate"/>
        </w:r>
        <w:r w:rsidR="00180E2F">
          <w:rPr>
            <w:noProof/>
          </w:rPr>
          <w:t>5</w:t>
        </w:r>
        <w:r>
          <w:rPr>
            <w:noProof/>
          </w:rPr>
          <w:fldChar w:fldCharType="end"/>
        </w:r>
      </w:p>
    </w:sdtContent>
  </w:sdt>
  <w:p w:rsidR="00D242F9" w:rsidRPr="006B3DE9" w:rsidRDefault="00D242F9" w:rsidP="006B3D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F9" w:rsidRDefault="00D242F9" w:rsidP="006B3DE9">
      <w:pPr>
        <w:spacing w:after="0" w:line="240" w:lineRule="auto"/>
      </w:pPr>
      <w:r>
        <w:separator/>
      </w:r>
    </w:p>
  </w:footnote>
  <w:footnote w:type="continuationSeparator" w:id="0">
    <w:p w:rsidR="00D242F9" w:rsidRDefault="00D242F9" w:rsidP="006B3D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604"/>
    <w:multiLevelType w:val="hybridMultilevel"/>
    <w:tmpl w:val="58540AD2"/>
    <w:lvl w:ilvl="0" w:tplc="A170F1CE">
      <w:start w:val="1"/>
      <w:numFmt w:val="decimal"/>
      <w:lvlText w:val="%1."/>
      <w:lvlJc w:val="left"/>
      <w:pPr>
        <w:ind w:left="360" w:hanging="360"/>
      </w:pPr>
    </w:lvl>
    <w:lvl w:ilvl="1" w:tplc="03E479C6">
      <w:start w:val="1"/>
      <w:numFmt w:val="upperLetter"/>
      <w:lvlText w:val="%2."/>
      <w:lvlJc w:val="left"/>
      <w:pPr>
        <w:ind w:left="1080" w:hanging="360"/>
      </w:pPr>
    </w:lvl>
    <w:lvl w:ilvl="2" w:tplc="309C1AF0">
      <w:start w:val="1"/>
      <w:numFmt w:val="lowerRoman"/>
      <w:lvlText w:val="%3."/>
      <w:lvlJc w:val="right"/>
      <w:pPr>
        <w:ind w:left="1800" w:hanging="180"/>
      </w:pPr>
    </w:lvl>
    <w:lvl w:ilvl="3" w:tplc="CE38C7C2">
      <w:start w:val="1"/>
      <w:numFmt w:val="decimal"/>
      <w:lvlText w:val="%4."/>
      <w:lvlJc w:val="left"/>
      <w:pPr>
        <w:ind w:left="2520" w:hanging="360"/>
      </w:pPr>
    </w:lvl>
    <w:lvl w:ilvl="4" w:tplc="E7900BB6">
      <w:start w:val="1"/>
      <w:numFmt w:val="lowerLetter"/>
      <w:lvlText w:val="%5."/>
      <w:lvlJc w:val="left"/>
      <w:pPr>
        <w:ind w:left="3240" w:hanging="360"/>
      </w:pPr>
    </w:lvl>
    <w:lvl w:ilvl="5" w:tplc="9F6A4196">
      <w:start w:val="1"/>
      <w:numFmt w:val="lowerRoman"/>
      <w:lvlText w:val="%6."/>
      <w:lvlJc w:val="right"/>
      <w:pPr>
        <w:ind w:left="3960" w:hanging="180"/>
      </w:pPr>
    </w:lvl>
    <w:lvl w:ilvl="6" w:tplc="899E1952">
      <w:start w:val="1"/>
      <w:numFmt w:val="decimal"/>
      <w:lvlText w:val="%7."/>
      <w:lvlJc w:val="left"/>
      <w:pPr>
        <w:ind w:left="4680" w:hanging="360"/>
      </w:pPr>
    </w:lvl>
    <w:lvl w:ilvl="7" w:tplc="E1D2C44A">
      <w:start w:val="1"/>
      <w:numFmt w:val="lowerLetter"/>
      <w:lvlText w:val="%8."/>
      <w:lvlJc w:val="left"/>
      <w:pPr>
        <w:ind w:left="5400" w:hanging="360"/>
      </w:pPr>
    </w:lvl>
    <w:lvl w:ilvl="8" w:tplc="DFE28A7E">
      <w:start w:val="1"/>
      <w:numFmt w:val="lowerRoman"/>
      <w:lvlText w:val="%9."/>
      <w:lvlJc w:val="right"/>
      <w:pPr>
        <w:ind w:left="6120" w:hanging="180"/>
      </w:pPr>
    </w:lvl>
  </w:abstractNum>
  <w:abstractNum w:abstractNumId="1">
    <w:nsid w:val="06C27001"/>
    <w:multiLevelType w:val="hybridMultilevel"/>
    <w:tmpl w:val="32F0A288"/>
    <w:lvl w:ilvl="0" w:tplc="939C5C36">
      <w:start w:val="1"/>
      <w:numFmt w:val="decimal"/>
      <w:lvlText w:val="%1."/>
      <w:lvlJc w:val="left"/>
      <w:pPr>
        <w:ind w:left="720" w:hanging="360"/>
      </w:pPr>
    </w:lvl>
    <w:lvl w:ilvl="1" w:tplc="FD7AC7DC">
      <w:start w:val="1"/>
      <w:numFmt w:val="lowerLetter"/>
      <w:lvlText w:val="%2."/>
      <w:lvlJc w:val="left"/>
      <w:pPr>
        <w:ind w:left="1440" w:hanging="360"/>
      </w:pPr>
    </w:lvl>
    <w:lvl w:ilvl="2" w:tplc="ECF03B54">
      <w:start w:val="1"/>
      <w:numFmt w:val="lowerRoman"/>
      <w:lvlText w:val="%3."/>
      <w:lvlJc w:val="right"/>
      <w:pPr>
        <w:ind w:left="2160" w:hanging="180"/>
      </w:pPr>
    </w:lvl>
    <w:lvl w:ilvl="3" w:tplc="5C34BFAE">
      <w:start w:val="1"/>
      <w:numFmt w:val="decimal"/>
      <w:lvlText w:val="%4."/>
      <w:lvlJc w:val="left"/>
      <w:pPr>
        <w:ind w:left="2880" w:hanging="360"/>
      </w:pPr>
    </w:lvl>
    <w:lvl w:ilvl="4" w:tplc="2912F3C2">
      <w:start w:val="1"/>
      <w:numFmt w:val="lowerLetter"/>
      <w:lvlText w:val="%5."/>
      <w:lvlJc w:val="left"/>
      <w:pPr>
        <w:ind w:left="3600" w:hanging="360"/>
      </w:pPr>
    </w:lvl>
    <w:lvl w:ilvl="5" w:tplc="E2E61304">
      <w:start w:val="1"/>
      <w:numFmt w:val="lowerRoman"/>
      <w:lvlText w:val="%6."/>
      <w:lvlJc w:val="right"/>
      <w:pPr>
        <w:ind w:left="4320" w:hanging="180"/>
      </w:pPr>
    </w:lvl>
    <w:lvl w:ilvl="6" w:tplc="EA8CA578">
      <w:start w:val="1"/>
      <w:numFmt w:val="decimal"/>
      <w:lvlText w:val="%7."/>
      <w:lvlJc w:val="left"/>
      <w:pPr>
        <w:ind w:left="5040" w:hanging="360"/>
      </w:pPr>
    </w:lvl>
    <w:lvl w:ilvl="7" w:tplc="725485EA">
      <w:start w:val="1"/>
      <w:numFmt w:val="lowerLetter"/>
      <w:lvlText w:val="%8."/>
      <w:lvlJc w:val="left"/>
      <w:pPr>
        <w:ind w:left="5760" w:hanging="360"/>
      </w:pPr>
    </w:lvl>
    <w:lvl w:ilvl="8" w:tplc="D250CFB6">
      <w:start w:val="1"/>
      <w:numFmt w:val="lowerRoman"/>
      <w:lvlText w:val="%9."/>
      <w:lvlJc w:val="right"/>
      <w:pPr>
        <w:ind w:left="6480" w:hanging="180"/>
      </w:pPr>
    </w:lvl>
  </w:abstractNum>
  <w:abstractNum w:abstractNumId="2">
    <w:nsid w:val="09B51F60"/>
    <w:multiLevelType w:val="hybridMultilevel"/>
    <w:tmpl w:val="00000000"/>
    <w:lvl w:ilvl="0" w:tplc="C9566BC0">
      <w:start w:val="1"/>
      <w:numFmt w:val="bullet"/>
      <w:lvlText w:val="·"/>
      <w:lvlJc w:val="left"/>
      <w:pPr>
        <w:tabs>
          <w:tab w:val="num" w:pos="720"/>
        </w:tabs>
        <w:ind w:left="720" w:hanging="360"/>
      </w:pPr>
      <w:rPr>
        <w:rFonts w:ascii="Symbol" w:hAnsi="Symbol"/>
      </w:rPr>
    </w:lvl>
    <w:lvl w:ilvl="1" w:tplc="FC9471B4">
      <w:start w:val="1"/>
      <w:numFmt w:val="bullet"/>
      <w:lvlText w:val="·"/>
      <w:lvlJc w:val="left"/>
      <w:pPr>
        <w:tabs>
          <w:tab w:val="num" w:pos="1440"/>
        </w:tabs>
        <w:ind w:left="1440" w:hanging="360"/>
      </w:pPr>
      <w:rPr>
        <w:rFonts w:ascii="Symbol" w:hAnsi="Symbol"/>
      </w:rPr>
    </w:lvl>
    <w:lvl w:ilvl="2" w:tplc="9830EB0A">
      <w:start w:val="1"/>
      <w:numFmt w:val="bullet"/>
      <w:lvlText w:val="·"/>
      <w:lvlJc w:val="left"/>
      <w:pPr>
        <w:tabs>
          <w:tab w:val="num" w:pos="2160"/>
        </w:tabs>
        <w:ind w:left="2160" w:hanging="360"/>
      </w:pPr>
      <w:rPr>
        <w:rFonts w:ascii="Symbol" w:hAnsi="Symbol"/>
      </w:rPr>
    </w:lvl>
    <w:lvl w:ilvl="3" w:tplc="6D8607F8">
      <w:start w:val="1"/>
      <w:numFmt w:val="bullet"/>
      <w:lvlText w:val="·"/>
      <w:lvlJc w:val="left"/>
      <w:pPr>
        <w:tabs>
          <w:tab w:val="num" w:pos="2880"/>
        </w:tabs>
        <w:ind w:left="2880" w:hanging="360"/>
      </w:pPr>
      <w:rPr>
        <w:rFonts w:ascii="Symbol" w:hAnsi="Symbol"/>
      </w:rPr>
    </w:lvl>
    <w:lvl w:ilvl="4" w:tplc="2D58FD8C">
      <w:start w:val="1"/>
      <w:numFmt w:val="bullet"/>
      <w:lvlText w:val="·"/>
      <w:lvlJc w:val="left"/>
      <w:pPr>
        <w:tabs>
          <w:tab w:val="num" w:pos="3600"/>
        </w:tabs>
        <w:ind w:left="3600" w:hanging="360"/>
      </w:pPr>
      <w:rPr>
        <w:rFonts w:ascii="Symbol" w:hAnsi="Symbol"/>
      </w:rPr>
    </w:lvl>
    <w:lvl w:ilvl="5" w:tplc="7FFEA570">
      <w:start w:val="1"/>
      <w:numFmt w:val="bullet"/>
      <w:lvlText w:val="·"/>
      <w:lvlJc w:val="left"/>
      <w:pPr>
        <w:tabs>
          <w:tab w:val="num" w:pos="4320"/>
        </w:tabs>
        <w:ind w:left="4320" w:hanging="360"/>
      </w:pPr>
      <w:rPr>
        <w:rFonts w:ascii="Symbol" w:hAnsi="Symbol"/>
      </w:rPr>
    </w:lvl>
    <w:lvl w:ilvl="6" w:tplc="6D6EB16E">
      <w:start w:val="1"/>
      <w:numFmt w:val="bullet"/>
      <w:lvlText w:val="·"/>
      <w:lvlJc w:val="left"/>
      <w:pPr>
        <w:tabs>
          <w:tab w:val="num" w:pos="5040"/>
        </w:tabs>
        <w:ind w:left="5040" w:hanging="360"/>
      </w:pPr>
      <w:rPr>
        <w:rFonts w:ascii="Symbol" w:hAnsi="Symbol"/>
      </w:rPr>
    </w:lvl>
    <w:lvl w:ilvl="7" w:tplc="707835B4">
      <w:start w:val="1"/>
      <w:numFmt w:val="bullet"/>
      <w:lvlText w:val="·"/>
      <w:lvlJc w:val="left"/>
      <w:pPr>
        <w:tabs>
          <w:tab w:val="num" w:pos="5760"/>
        </w:tabs>
        <w:ind w:left="5760" w:hanging="360"/>
      </w:pPr>
      <w:rPr>
        <w:rFonts w:ascii="Symbol" w:hAnsi="Symbol"/>
      </w:rPr>
    </w:lvl>
    <w:lvl w:ilvl="8" w:tplc="9AAEB128">
      <w:start w:val="1"/>
      <w:numFmt w:val="bullet"/>
      <w:lvlText w:val="·"/>
      <w:lvlJc w:val="left"/>
      <w:pPr>
        <w:tabs>
          <w:tab w:val="num" w:pos="6480"/>
        </w:tabs>
        <w:ind w:left="6480" w:hanging="360"/>
      </w:pPr>
      <w:rPr>
        <w:rFonts w:ascii="Symbol" w:hAnsi="Symbol"/>
      </w:rPr>
    </w:lvl>
  </w:abstractNum>
  <w:abstractNum w:abstractNumId="3">
    <w:nsid w:val="12D1045A"/>
    <w:multiLevelType w:val="hybridMultilevel"/>
    <w:tmpl w:val="1B280EFC"/>
    <w:lvl w:ilvl="0" w:tplc="826E5888">
      <w:start w:val="1"/>
      <w:numFmt w:val="decimal"/>
      <w:lvlText w:val="%1."/>
      <w:lvlJc w:val="left"/>
      <w:pPr>
        <w:ind w:left="360" w:hanging="360"/>
      </w:pPr>
    </w:lvl>
    <w:lvl w:ilvl="1" w:tplc="E41A61EA">
      <w:start w:val="1"/>
      <w:numFmt w:val="lowerLetter"/>
      <w:lvlText w:val="%2."/>
      <w:lvlJc w:val="left"/>
      <w:pPr>
        <w:ind w:left="1080" w:hanging="360"/>
      </w:pPr>
    </w:lvl>
    <w:lvl w:ilvl="2" w:tplc="D78EF02E">
      <w:start w:val="1"/>
      <w:numFmt w:val="lowerRoman"/>
      <w:lvlText w:val="%3."/>
      <w:lvlJc w:val="right"/>
      <w:pPr>
        <w:ind w:left="1800" w:hanging="180"/>
      </w:pPr>
    </w:lvl>
    <w:lvl w:ilvl="3" w:tplc="9A7E453E">
      <w:start w:val="1"/>
      <w:numFmt w:val="decimal"/>
      <w:lvlText w:val="%4."/>
      <w:lvlJc w:val="left"/>
      <w:pPr>
        <w:ind w:left="2520" w:hanging="360"/>
      </w:pPr>
    </w:lvl>
    <w:lvl w:ilvl="4" w:tplc="AC94397A">
      <w:start w:val="1"/>
      <w:numFmt w:val="lowerLetter"/>
      <w:lvlText w:val="%5."/>
      <w:lvlJc w:val="left"/>
      <w:pPr>
        <w:ind w:left="3240" w:hanging="360"/>
      </w:pPr>
    </w:lvl>
    <w:lvl w:ilvl="5" w:tplc="5CB4FCC0">
      <w:start w:val="1"/>
      <w:numFmt w:val="lowerRoman"/>
      <w:lvlText w:val="%6."/>
      <w:lvlJc w:val="right"/>
      <w:pPr>
        <w:ind w:left="3960" w:hanging="180"/>
      </w:pPr>
    </w:lvl>
    <w:lvl w:ilvl="6" w:tplc="05B8B5FE">
      <w:start w:val="1"/>
      <w:numFmt w:val="decimal"/>
      <w:lvlText w:val="%7."/>
      <w:lvlJc w:val="left"/>
      <w:pPr>
        <w:ind w:left="4680" w:hanging="360"/>
      </w:pPr>
    </w:lvl>
    <w:lvl w:ilvl="7" w:tplc="81E21A26">
      <w:start w:val="1"/>
      <w:numFmt w:val="lowerLetter"/>
      <w:lvlText w:val="%8."/>
      <w:lvlJc w:val="left"/>
      <w:pPr>
        <w:ind w:left="5400" w:hanging="360"/>
      </w:pPr>
    </w:lvl>
    <w:lvl w:ilvl="8" w:tplc="AC4C713A">
      <w:start w:val="1"/>
      <w:numFmt w:val="lowerRoman"/>
      <w:lvlText w:val="%9."/>
      <w:lvlJc w:val="right"/>
      <w:pPr>
        <w:ind w:left="6120" w:hanging="180"/>
      </w:pPr>
    </w:lvl>
  </w:abstractNum>
  <w:abstractNum w:abstractNumId="4">
    <w:nsid w:val="142C0E5B"/>
    <w:multiLevelType w:val="hybridMultilevel"/>
    <w:tmpl w:val="98300EEA"/>
    <w:lvl w:ilvl="0" w:tplc="C5C22AF4">
      <w:start w:val="1"/>
      <w:numFmt w:val="decimal"/>
      <w:lvlText w:val="%1."/>
      <w:lvlJc w:val="left"/>
      <w:pPr>
        <w:ind w:left="360" w:hanging="360"/>
      </w:pPr>
    </w:lvl>
    <w:lvl w:ilvl="1" w:tplc="489E251A">
      <w:start w:val="1"/>
      <w:numFmt w:val="lowerLetter"/>
      <w:lvlText w:val="%2."/>
      <w:lvlJc w:val="left"/>
      <w:pPr>
        <w:ind w:left="1080" w:hanging="360"/>
      </w:pPr>
    </w:lvl>
    <w:lvl w:ilvl="2" w:tplc="B6AC8A16">
      <w:start w:val="1"/>
      <w:numFmt w:val="lowerRoman"/>
      <w:lvlText w:val="%3."/>
      <w:lvlJc w:val="right"/>
      <w:pPr>
        <w:ind w:left="1800" w:hanging="180"/>
      </w:pPr>
    </w:lvl>
    <w:lvl w:ilvl="3" w:tplc="1A12685A">
      <w:start w:val="1"/>
      <w:numFmt w:val="decimal"/>
      <w:lvlText w:val="%4."/>
      <w:lvlJc w:val="left"/>
      <w:pPr>
        <w:ind w:left="2520" w:hanging="360"/>
      </w:pPr>
    </w:lvl>
    <w:lvl w:ilvl="4" w:tplc="B81818E8">
      <w:start w:val="1"/>
      <w:numFmt w:val="lowerLetter"/>
      <w:lvlText w:val="%5."/>
      <w:lvlJc w:val="left"/>
      <w:pPr>
        <w:ind w:left="3240" w:hanging="360"/>
      </w:pPr>
    </w:lvl>
    <w:lvl w:ilvl="5" w:tplc="D0142DB6">
      <w:start w:val="1"/>
      <w:numFmt w:val="lowerRoman"/>
      <w:lvlText w:val="%6."/>
      <w:lvlJc w:val="right"/>
      <w:pPr>
        <w:ind w:left="3960" w:hanging="180"/>
      </w:pPr>
    </w:lvl>
    <w:lvl w:ilvl="6" w:tplc="2280D9E6">
      <w:start w:val="1"/>
      <w:numFmt w:val="decimal"/>
      <w:lvlText w:val="%7."/>
      <w:lvlJc w:val="left"/>
      <w:pPr>
        <w:ind w:left="4680" w:hanging="360"/>
      </w:pPr>
    </w:lvl>
    <w:lvl w:ilvl="7" w:tplc="F2204050">
      <w:start w:val="1"/>
      <w:numFmt w:val="lowerLetter"/>
      <w:lvlText w:val="%8."/>
      <w:lvlJc w:val="left"/>
      <w:pPr>
        <w:ind w:left="5400" w:hanging="360"/>
      </w:pPr>
    </w:lvl>
    <w:lvl w:ilvl="8" w:tplc="BCBE3CD8">
      <w:start w:val="1"/>
      <w:numFmt w:val="lowerRoman"/>
      <w:lvlText w:val="%9."/>
      <w:lvlJc w:val="right"/>
      <w:pPr>
        <w:ind w:left="6120" w:hanging="180"/>
      </w:pPr>
    </w:lvl>
  </w:abstractNum>
  <w:abstractNum w:abstractNumId="5">
    <w:nsid w:val="153A7515"/>
    <w:multiLevelType w:val="hybridMultilevel"/>
    <w:tmpl w:val="BC8E1C0C"/>
    <w:lvl w:ilvl="0" w:tplc="3A6835FE">
      <w:start w:val="1"/>
      <w:numFmt w:val="decimal"/>
      <w:lvlText w:val="%1."/>
      <w:lvlJc w:val="left"/>
      <w:pPr>
        <w:ind w:left="360" w:hanging="360"/>
      </w:pPr>
    </w:lvl>
    <w:lvl w:ilvl="1" w:tplc="AFB2E382">
      <w:start w:val="1"/>
      <w:numFmt w:val="lowerLetter"/>
      <w:lvlText w:val="%2."/>
      <w:lvlJc w:val="left"/>
      <w:pPr>
        <w:ind w:left="1080" w:hanging="360"/>
      </w:pPr>
    </w:lvl>
    <w:lvl w:ilvl="2" w:tplc="94482DFC">
      <w:start w:val="1"/>
      <w:numFmt w:val="lowerRoman"/>
      <w:lvlText w:val="%3."/>
      <w:lvlJc w:val="right"/>
      <w:pPr>
        <w:ind w:left="1800" w:hanging="180"/>
      </w:pPr>
    </w:lvl>
    <w:lvl w:ilvl="3" w:tplc="6A222BBC">
      <w:start w:val="1"/>
      <w:numFmt w:val="decimal"/>
      <w:lvlText w:val="%4."/>
      <w:lvlJc w:val="left"/>
      <w:pPr>
        <w:ind w:left="2520" w:hanging="360"/>
      </w:pPr>
    </w:lvl>
    <w:lvl w:ilvl="4" w:tplc="42088020">
      <w:start w:val="1"/>
      <w:numFmt w:val="lowerLetter"/>
      <w:lvlText w:val="%5."/>
      <w:lvlJc w:val="left"/>
      <w:pPr>
        <w:ind w:left="3240" w:hanging="360"/>
      </w:pPr>
    </w:lvl>
    <w:lvl w:ilvl="5" w:tplc="DBC0EED0">
      <w:start w:val="1"/>
      <w:numFmt w:val="lowerRoman"/>
      <w:lvlText w:val="%6."/>
      <w:lvlJc w:val="right"/>
      <w:pPr>
        <w:ind w:left="3960" w:hanging="180"/>
      </w:pPr>
    </w:lvl>
    <w:lvl w:ilvl="6" w:tplc="65362A5C">
      <w:start w:val="1"/>
      <w:numFmt w:val="decimal"/>
      <w:lvlText w:val="%7."/>
      <w:lvlJc w:val="left"/>
      <w:pPr>
        <w:ind w:left="4680" w:hanging="360"/>
      </w:pPr>
    </w:lvl>
    <w:lvl w:ilvl="7" w:tplc="7EC26114">
      <w:start w:val="1"/>
      <w:numFmt w:val="lowerLetter"/>
      <w:lvlText w:val="%8."/>
      <w:lvlJc w:val="left"/>
      <w:pPr>
        <w:ind w:left="5400" w:hanging="360"/>
      </w:pPr>
    </w:lvl>
    <w:lvl w:ilvl="8" w:tplc="D49CDF38">
      <w:start w:val="1"/>
      <w:numFmt w:val="lowerRoman"/>
      <w:lvlText w:val="%9."/>
      <w:lvlJc w:val="right"/>
      <w:pPr>
        <w:ind w:left="6120" w:hanging="180"/>
      </w:pPr>
    </w:lvl>
  </w:abstractNum>
  <w:abstractNum w:abstractNumId="6">
    <w:nsid w:val="181F23A6"/>
    <w:multiLevelType w:val="hybridMultilevel"/>
    <w:tmpl w:val="7FEAAC2E"/>
    <w:lvl w:ilvl="0" w:tplc="C76C2EEA">
      <w:start w:val="1"/>
      <w:numFmt w:val="upperLetter"/>
      <w:lvlText w:val="%1."/>
      <w:lvlJc w:val="left"/>
      <w:pPr>
        <w:ind w:left="1080" w:hanging="360"/>
      </w:pPr>
    </w:lvl>
    <w:lvl w:ilvl="1" w:tplc="34B44FCC">
      <w:start w:val="1"/>
      <w:numFmt w:val="lowerLetter"/>
      <w:lvlText w:val="%2."/>
      <w:lvlJc w:val="left"/>
      <w:pPr>
        <w:ind w:left="1440" w:hanging="360"/>
      </w:pPr>
    </w:lvl>
    <w:lvl w:ilvl="2" w:tplc="B0CC143C">
      <w:start w:val="1"/>
      <w:numFmt w:val="lowerRoman"/>
      <w:lvlText w:val="%3."/>
      <w:lvlJc w:val="right"/>
      <w:pPr>
        <w:ind w:left="2160" w:hanging="180"/>
      </w:pPr>
    </w:lvl>
    <w:lvl w:ilvl="3" w:tplc="9020A3BA">
      <w:start w:val="1"/>
      <w:numFmt w:val="decimal"/>
      <w:lvlText w:val="%4."/>
      <w:lvlJc w:val="left"/>
      <w:pPr>
        <w:ind w:left="2880" w:hanging="360"/>
      </w:pPr>
    </w:lvl>
    <w:lvl w:ilvl="4" w:tplc="C602C42C">
      <w:start w:val="1"/>
      <w:numFmt w:val="lowerLetter"/>
      <w:lvlText w:val="%5."/>
      <w:lvlJc w:val="left"/>
      <w:pPr>
        <w:ind w:left="3600" w:hanging="360"/>
      </w:pPr>
    </w:lvl>
    <w:lvl w:ilvl="5" w:tplc="5C964F24">
      <w:start w:val="1"/>
      <w:numFmt w:val="lowerRoman"/>
      <w:lvlText w:val="%6."/>
      <w:lvlJc w:val="right"/>
      <w:pPr>
        <w:ind w:left="4320" w:hanging="180"/>
      </w:pPr>
    </w:lvl>
    <w:lvl w:ilvl="6" w:tplc="A802E33A">
      <w:start w:val="1"/>
      <w:numFmt w:val="decimal"/>
      <w:lvlText w:val="%7."/>
      <w:lvlJc w:val="left"/>
      <w:pPr>
        <w:ind w:left="5040" w:hanging="360"/>
      </w:pPr>
    </w:lvl>
    <w:lvl w:ilvl="7" w:tplc="D1A2AD58">
      <w:start w:val="1"/>
      <w:numFmt w:val="lowerLetter"/>
      <w:lvlText w:val="%8."/>
      <w:lvlJc w:val="left"/>
      <w:pPr>
        <w:ind w:left="5760" w:hanging="360"/>
      </w:pPr>
    </w:lvl>
    <w:lvl w:ilvl="8" w:tplc="77A8E380">
      <w:start w:val="1"/>
      <w:numFmt w:val="lowerRoman"/>
      <w:lvlText w:val="%9."/>
      <w:lvlJc w:val="right"/>
      <w:pPr>
        <w:ind w:left="6480" w:hanging="180"/>
      </w:pPr>
    </w:lvl>
  </w:abstractNum>
  <w:abstractNum w:abstractNumId="7">
    <w:nsid w:val="1E43373A"/>
    <w:multiLevelType w:val="multilevel"/>
    <w:tmpl w:val="D1809A90"/>
    <w:lvl w:ilvl="0">
      <w:start w:val="1"/>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2160" w:hanging="2160"/>
      </w:pPr>
      <w:rPr>
        <w:b/>
      </w:rPr>
    </w:lvl>
    <w:lvl w:ilvl="8">
      <w:start w:val="1"/>
      <w:numFmt w:val="decimal"/>
      <w:lvlText w:val="%1.%2.%3.%4.%5.%6.%7.%8.%9."/>
      <w:lvlJc w:val="left"/>
      <w:pPr>
        <w:ind w:left="2160" w:hanging="2160"/>
      </w:pPr>
      <w:rPr>
        <w:b/>
      </w:rPr>
    </w:lvl>
  </w:abstractNum>
  <w:abstractNum w:abstractNumId="8">
    <w:nsid w:val="1F681AE7"/>
    <w:multiLevelType w:val="hybridMultilevel"/>
    <w:tmpl w:val="634A8FF0"/>
    <w:lvl w:ilvl="0" w:tplc="CF208B3E">
      <w:start w:val="1"/>
      <w:numFmt w:val="decimal"/>
      <w:lvlText w:val="%1."/>
      <w:lvlJc w:val="left"/>
      <w:pPr>
        <w:ind w:left="720" w:hanging="360"/>
      </w:pPr>
    </w:lvl>
    <w:lvl w:ilvl="1" w:tplc="2FD2031A">
      <w:start w:val="1"/>
      <w:numFmt w:val="lowerLetter"/>
      <w:lvlText w:val="%2."/>
      <w:lvlJc w:val="left"/>
      <w:pPr>
        <w:ind w:left="1440" w:hanging="360"/>
      </w:pPr>
    </w:lvl>
    <w:lvl w:ilvl="2" w:tplc="39CCBEA8">
      <w:start w:val="1"/>
      <w:numFmt w:val="lowerRoman"/>
      <w:lvlText w:val="%3."/>
      <w:lvlJc w:val="right"/>
      <w:pPr>
        <w:ind w:left="2160" w:hanging="180"/>
      </w:pPr>
    </w:lvl>
    <w:lvl w:ilvl="3" w:tplc="A5E25BC4">
      <w:start w:val="1"/>
      <w:numFmt w:val="decimal"/>
      <w:lvlText w:val="%4."/>
      <w:lvlJc w:val="left"/>
      <w:pPr>
        <w:ind w:left="2880" w:hanging="360"/>
      </w:pPr>
    </w:lvl>
    <w:lvl w:ilvl="4" w:tplc="DEDC2BAC">
      <w:start w:val="1"/>
      <w:numFmt w:val="lowerLetter"/>
      <w:lvlText w:val="%5."/>
      <w:lvlJc w:val="left"/>
      <w:pPr>
        <w:ind w:left="3600" w:hanging="360"/>
      </w:pPr>
    </w:lvl>
    <w:lvl w:ilvl="5" w:tplc="B3147752">
      <w:start w:val="1"/>
      <w:numFmt w:val="lowerRoman"/>
      <w:lvlText w:val="%6."/>
      <w:lvlJc w:val="right"/>
      <w:pPr>
        <w:ind w:left="4320" w:hanging="180"/>
      </w:pPr>
    </w:lvl>
    <w:lvl w:ilvl="6" w:tplc="F2065D80">
      <w:start w:val="1"/>
      <w:numFmt w:val="decimal"/>
      <w:lvlText w:val="%7."/>
      <w:lvlJc w:val="left"/>
      <w:pPr>
        <w:ind w:left="5040" w:hanging="360"/>
      </w:pPr>
    </w:lvl>
    <w:lvl w:ilvl="7" w:tplc="57F0F076">
      <w:start w:val="1"/>
      <w:numFmt w:val="lowerLetter"/>
      <w:lvlText w:val="%8."/>
      <w:lvlJc w:val="left"/>
      <w:pPr>
        <w:ind w:left="5760" w:hanging="360"/>
      </w:pPr>
    </w:lvl>
    <w:lvl w:ilvl="8" w:tplc="8B248E22">
      <w:start w:val="1"/>
      <w:numFmt w:val="lowerRoman"/>
      <w:lvlText w:val="%9."/>
      <w:lvlJc w:val="right"/>
      <w:pPr>
        <w:ind w:left="6480" w:hanging="180"/>
      </w:pPr>
    </w:lvl>
  </w:abstractNum>
  <w:abstractNum w:abstractNumId="9">
    <w:nsid w:val="213404E5"/>
    <w:multiLevelType w:val="hybridMultilevel"/>
    <w:tmpl w:val="7778D216"/>
    <w:lvl w:ilvl="0" w:tplc="07D82AA6">
      <w:start w:val="1"/>
      <w:numFmt w:val="decimal"/>
      <w:lvlText w:val="%1."/>
      <w:lvlJc w:val="left"/>
      <w:pPr>
        <w:ind w:left="720" w:hanging="360"/>
      </w:pPr>
    </w:lvl>
    <w:lvl w:ilvl="1" w:tplc="6CE4C852">
      <w:start w:val="1"/>
      <w:numFmt w:val="lowerLetter"/>
      <w:lvlText w:val="%2."/>
      <w:lvlJc w:val="left"/>
      <w:pPr>
        <w:ind w:left="1440" w:hanging="360"/>
      </w:pPr>
    </w:lvl>
    <w:lvl w:ilvl="2" w:tplc="7A825F7C">
      <w:start w:val="1"/>
      <w:numFmt w:val="lowerRoman"/>
      <w:lvlText w:val="%3."/>
      <w:lvlJc w:val="right"/>
      <w:pPr>
        <w:ind w:left="2160" w:hanging="180"/>
      </w:pPr>
    </w:lvl>
    <w:lvl w:ilvl="3" w:tplc="925E853C">
      <w:start w:val="1"/>
      <w:numFmt w:val="decimal"/>
      <w:lvlText w:val="%4."/>
      <w:lvlJc w:val="left"/>
      <w:pPr>
        <w:ind w:left="2880" w:hanging="360"/>
      </w:pPr>
    </w:lvl>
    <w:lvl w:ilvl="4" w:tplc="B7E44B8A">
      <w:start w:val="1"/>
      <w:numFmt w:val="lowerLetter"/>
      <w:lvlText w:val="%5."/>
      <w:lvlJc w:val="left"/>
      <w:pPr>
        <w:ind w:left="3600" w:hanging="360"/>
      </w:pPr>
    </w:lvl>
    <w:lvl w:ilvl="5" w:tplc="5F20B090">
      <w:start w:val="1"/>
      <w:numFmt w:val="lowerRoman"/>
      <w:lvlText w:val="%6."/>
      <w:lvlJc w:val="right"/>
      <w:pPr>
        <w:ind w:left="4320" w:hanging="180"/>
      </w:pPr>
    </w:lvl>
    <w:lvl w:ilvl="6" w:tplc="126058A0">
      <w:start w:val="1"/>
      <w:numFmt w:val="decimal"/>
      <w:lvlText w:val="%7."/>
      <w:lvlJc w:val="left"/>
      <w:pPr>
        <w:ind w:left="5040" w:hanging="360"/>
      </w:pPr>
    </w:lvl>
    <w:lvl w:ilvl="7" w:tplc="8258CA52">
      <w:start w:val="1"/>
      <w:numFmt w:val="lowerLetter"/>
      <w:lvlText w:val="%8."/>
      <w:lvlJc w:val="left"/>
      <w:pPr>
        <w:ind w:left="5760" w:hanging="360"/>
      </w:pPr>
    </w:lvl>
    <w:lvl w:ilvl="8" w:tplc="1FC2981C">
      <w:start w:val="1"/>
      <w:numFmt w:val="lowerRoman"/>
      <w:lvlText w:val="%9."/>
      <w:lvlJc w:val="right"/>
      <w:pPr>
        <w:ind w:left="6480" w:hanging="180"/>
      </w:pPr>
    </w:lvl>
  </w:abstractNum>
  <w:abstractNum w:abstractNumId="10">
    <w:nsid w:val="25FE2844"/>
    <w:multiLevelType w:val="hybridMultilevel"/>
    <w:tmpl w:val="A1BE9958"/>
    <w:lvl w:ilvl="0" w:tplc="5240DC5C">
      <w:start w:val="1"/>
      <w:numFmt w:val="decimal"/>
      <w:lvlText w:val="%1."/>
      <w:lvlJc w:val="left"/>
      <w:pPr>
        <w:ind w:left="720" w:hanging="360"/>
      </w:pPr>
    </w:lvl>
    <w:lvl w:ilvl="1" w:tplc="71228C98">
      <w:start w:val="1"/>
      <w:numFmt w:val="lowerLetter"/>
      <w:lvlText w:val="%2."/>
      <w:lvlJc w:val="left"/>
      <w:pPr>
        <w:ind w:left="1440" w:hanging="360"/>
      </w:pPr>
    </w:lvl>
    <w:lvl w:ilvl="2" w:tplc="1F2A1376">
      <w:start w:val="1"/>
      <w:numFmt w:val="lowerRoman"/>
      <w:lvlText w:val="%3."/>
      <w:lvlJc w:val="right"/>
      <w:pPr>
        <w:ind w:left="2160" w:hanging="180"/>
      </w:pPr>
    </w:lvl>
    <w:lvl w:ilvl="3" w:tplc="F6F23392">
      <w:start w:val="1"/>
      <w:numFmt w:val="decimal"/>
      <w:lvlText w:val="%4."/>
      <w:lvlJc w:val="left"/>
      <w:pPr>
        <w:ind w:left="2880" w:hanging="360"/>
      </w:pPr>
    </w:lvl>
    <w:lvl w:ilvl="4" w:tplc="D5FCC768">
      <w:start w:val="1"/>
      <w:numFmt w:val="lowerLetter"/>
      <w:lvlText w:val="%5."/>
      <w:lvlJc w:val="left"/>
      <w:pPr>
        <w:ind w:left="3600" w:hanging="360"/>
      </w:pPr>
    </w:lvl>
    <w:lvl w:ilvl="5" w:tplc="76E824E8">
      <w:start w:val="1"/>
      <w:numFmt w:val="lowerRoman"/>
      <w:lvlText w:val="%6."/>
      <w:lvlJc w:val="right"/>
      <w:pPr>
        <w:ind w:left="4320" w:hanging="180"/>
      </w:pPr>
    </w:lvl>
    <w:lvl w:ilvl="6" w:tplc="42C623C6">
      <w:start w:val="1"/>
      <w:numFmt w:val="decimal"/>
      <w:lvlText w:val="%7."/>
      <w:lvlJc w:val="left"/>
      <w:pPr>
        <w:ind w:left="5040" w:hanging="360"/>
      </w:pPr>
    </w:lvl>
    <w:lvl w:ilvl="7" w:tplc="AA3E7EE4">
      <w:start w:val="1"/>
      <w:numFmt w:val="lowerLetter"/>
      <w:lvlText w:val="%8."/>
      <w:lvlJc w:val="left"/>
      <w:pPr>
        <w:ind w:left="5760" w:hanging="360"/>
      </w:pPr>
    </w:lvl>
    <w:lvl w:ilvl="8" w:tplc="9184F8B4">
      <w:start w:val="1"/>
      <w:numFmt w:val="lowerRoman"/>
      <w:lvlText w:val="%9."/>
      <w:lvlJc w:val="right"/>
      <w:pPr>
        <w:ind w:left="6480" w:hanging="180"/>
      </w:pPr>
    </w:lvl>
  </w:abstractNum>
  <w:abstractNum w:abstractNumId="11">
    <w:nsid w:val="285E5D75"/>
    <w:multiLevelType w:val="hybridMultilevel"/>
    <w:tmpl w:val="5E1271C0"/>
    <w:lvl w:ilvl="0" w:tplc="7CF896BA">
      <w:start w:val="1"/>
      <w:numFmt w:val="upperLetter"/>
      <w:lvlText w:val="%1."/>
      <w:lvlJc w:val="left"/>
      <w:pPr>
        <w:ind w:left="1080" w:hanging="360"/>
      </w:pPr>
    </w:lvl>
    <w:lvl w:ilvl="1" w:tplc="D344899A">
      <w:start w:val="1"/>
      <w:numFmt w:val="lowerLetter"/>
      <w:lvlText w:val="%2."/>
      <w:lvlJc w:val="left"/>
      <w:pPr>
        <w:ind w:left="1440" w:hanging="360"/>
      </w:pPr>
    </w:lvl>
    <w:lvl w:ilvl="2" w:tplc="3D28A6CC">
      <w:start w:val="1"/>
      <w:numFmt w:val="lowerRoman"/>
      <w:lvlText w:val="%3."/>
      <w:lvlJc w:val="right"/>
      <w:pPr>
        <w:ind w:left="2160" w:hanging="180"/>
      </w:pPr>
    </w:lvl>
    <w:lvl w:ilvl="3" w:tplc="77740B2E">
      <w:start w:val="1"/>
      <w:numFmt w:val="decimal"/>
      <w:lvlText w:val="%4."/>
      <w:lvlJc w:val="left"/>
      <w:pPr>
        <w:ind w:left="2880" w:hanging="360"/>
      </w:pPr>
    </w:lvl>
    <w:lvl w:ilvl="4" w:tplc="548E5B0E">
      <w:start w:val="1"/>
      <w:numFmt w:val="lowerLetter"/>
      <w:lvlText w:val="%5."/>
      <w:lvlJc w:val="left"/>
      <w:pPr>
        <w:ind w:left="3600" w:hanging="360"/>
      </w:pPr>
    </w:lvl>
    <w:lvl w:ilvl="5" w:tplc="822419BC">
      <w:start w:val="1"/>
      <w:numFmt w:val="lowerRoman"/>
      <w:lvlText w:val="%6."/>
      <w:lvlJc w:val="right"/>
      <w:pPr>
        <w:ind w:left="4320" w:hanging="180"/>
      </w:pPr>
    </w:lvl>
    <w:lvl w:ilvl="6" w:tplc="9740E4C0">
      <w:start w:val="1"/>
      <w:numFmt w:val="decimal"/>
      <w:lvlText w:val="%7."/>
      <w:lvlJc w:val="left"/>
      <w:pPr>
        <w:ind w:left="5040" w:hanging="360"/>
      </w:pPr>
    </w:lvl>
    <w:lvl w:ilvl="7" w:tplc="42A2A5D2">
      <w:start w:val="1"/>
      <w:numFmt w:val="lowerLetter"/>
      <w:lvlText w:val="%8."/>
      <w:lvlJc w:val="left"/>
      <w:pPr>
        <w:ind w:left="5760" w:hanging="360"/>
      </w:pPr>
    </w:lvl>
    <w:lvl w:ilvl="8" w:tplc="F490DDB8">
      <w:start w:val="1"/>
      <w:numFmt w:val="lowerRoman"/>
      <w:lvlText w:val="%9."/>
      <w:lvlJc w:val="right"/>
      <w:pPr>
        <w:ind w:left="6480" w:hanging="180"/>
      </w:pPr>
    </w:lvl>
  </w:abstractNum>
  <w:abstractNum w:abstractNumId="12">
    <w:nsid w:val="2C736A23"/>
    <w:multiLevelType w:val="multilevel"/>
    <w:tmpl w:val="49EAE634"/>
    <w:lvl w:ilvl="0">
      <w:start w:val="1"/>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
    <w:nsid w:val="2CC362FA"/>
    <w:multiLevelType w:val="hybridMultilevel"/>
    <w:tmpl w:val="269C9016"/>
    <w:lvl w:ilvl="0" w:tplc="1D280F92">
      <w:start w:val="1"/>
      <w:numFmt w:val="upperLetter"/>
      <w:lvlText w:val="%1."/>
      <w:lvlJc w:val="left"/>
      <w:pPr>
        <w:ind w:left="1080" w:hanging="360"/>
      </w:pPr>
    </w:lvl>
    <w:lvl w:ilvl="1" w:tplc="B6824C0E">
      <w:start w:val="1"/>
      <w:numFmt w:val="lowerLetter"/>
      <w:lvlText w:val="%2."/>
      <w:lvlJc w:val="left"/>
      <w:pPr>
        <w:ind w:left="1440" w:hanging="360"/>
      </w:pPr>
    </w:lvl>
    <w:lvl w:ilvl="2" w:tplc="2514E360">
      <w:start w:val="1"/>
      <w:numFmt w:val="lowerRoman"/>
      <w:lvlText w:val="%3."/>
      <w:lvlJc w:val="right"/>
      <w:pPr>
        <w:ind w:left="2160" w:hanging="180"/>
      </w:pPr>
    </w:lvl>
    <w:lvl w:ilvl="3" w:tplc="6F1C0242">
      <w:start w:val="1"/>
      <w:numFmt w:val="decimal"/>
      <w:lvlText w:val="%4."/>
      <w:lvlJc w:val="left"/>
      <w:pPr>
        <w:ind w:left="2880" w:hanging="360"/>
      </w:pPr>
    </w:lvl>
    <w:lvl w:ilvl="4" w:tplc="1CA695C8">
      <w:start w:val="1"/>
      <w:numFmt w:val="lowerLetter"/>
      <w:lvlText w:val="%5."/>
      <w:lvlJc w:val="left"/>
      <w:pPr>
        <w:ind w:left="3600" w:hanging="360"/>
      </w:pPr>
    </w:lvl>
    <w:lvl w:ilvl="5" w:tplc="A3824484">
      <w:start w:val="1"/>
      <w:numFmt w:val="lowerRoman"/>
      <w:lvlText w:val="%6."/>
      <w:lvlJc w:val="right"/>
      <w:pPr>
        <w:ind w:left="4320" w:hanging="180"/>
      </w:pPr>
    </w:lvl>
    <w:lvl w:ilvl="6" w:tplc="031CB2A6">
      <w:start w:val="1"/>
      <w:numFmt w:val="decimal"/>
      <w:lvlText w:val="%7."/>
      <w:lvlJc w:val="left"/>
      <w:pPr>
        <w:ind w:left="5040" w:hanging="360"/>
      </w:pPr>
    </w:lvl>
    <w:lvl w:ilvl="7" w:tplc="0D908B9E">
      <w:start w:val="1"/>
      <w:numFmt w:val="lowerLetter"/>
      <w:lvlText w:val="%8."/>
      <w:lvlJc w:val="left"/>
      <w:pPr>
        <w:ind w:left="5760" w:hanging="360"/>
      </w:pPr>
    </w:lvl>
    <w:lvl w:ilvl="8" w:tplc="B288B5E8">
      <w:start w:val="1"/>
      <w:numFmt w:val="lowerRoman"/>
      <w:lvlText w:val="%9."/>
      <w:lvlJc w:val="right"/>
      <w:pPr>
        <w:ind w:left="6480" w:hanging="180"/>
      </w:pPr>
    </w:lvl>
  </w:abstractNum>
  <w:abstractNum w:abstractNumId="14">
    <w:nsid w:val="2CDE0EF2"/>
    <w:multiLevelType w:val="multilevel"/>
    <w:tmpl w:val="4C3E63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32EC55E7"/>
    <w:multiLevelType w:val="hybridMultilevel"/>
    <w:tmpl w:val="4C3E6370"/>
    <w:lvl w:ilvl="0" w:tplc="0980B552">
      <w:start w:val="1"/>
      <w:numFmt w:val="decimal"/>
      <w:lvlText w:val="%1."/>
      <w:lvlJc w:val="left"/>
      <w:pPr>
        <w:ind w:left="360" w:hanging="360"/>
      </w:pPr>
    </w:lvl>
    <w:lvl w:ilvl="1" w:tplc="9D961C24">
      <w:start w:val="1"/>
      <w:numFmt w:val="lowerLetter"/>
      <w:lvlText w:val="%2."/>
      <w:lvlJc w:val="left"/>
      <w:pPr>
        <w:ind w:left="1080" w:hanging="360"/>
      </w:pPr>
    </w:lvl>
    <w:lvl w:ilvl="2" w:tplc="075A87C6">
      <w:start w:val="1"/>
      <w:numFmt w:val="lowerRoman"/>
      <w:lvlText w:val="%3."/>
      <w:lvlJc w:val="right"/>
      <w:pPr>
        <w:ind w:left="1800" w:hanging="180"/>
      </w:pPr>
    </w:lvl>
    <w:lvl w:ilvl="3" w:tplc="266C896A">
      <w:start w:val="1"/>
      <w:numFmt w:val="decimal"/>
      <w:lvlText w:val="%4."/>
      <w:lvlJc w:val="left"/>
      <w:pPr>
        <w:ind w:left="2520" w:hanging="360"/>
      </w:pPr>
    </w:lvl>
    <w:lvl w:ilvl="4" w:tplc="483A6B14">
      <w:start w:val="1"/>
      <w:numFmt w:val="lowerLetter"/>
      <w:lvlText w:val="%5."/>
      <w:lvlJc w:val="left"/>
      <w:pPr>
        <w:ind w:left="3240" w:hanging="360"/>
      </w:pPr>
    </w:lvl>
    <w:lvl w:ilvl="5" w:tplc="3BAA6198">
      <w:start w:val="1"/>
      <w:numFmt w:val="lowerRoman"/>
      <w:lvlText w:val="%6."/>
      <w:lvlJc w:val="right"/>
      <w:pPr>
        <w:ind w:left="3960" w:hanging="180"/>
      </w:pPr>
    </w:lvl>
    <w:lvl w:ilvl="6" w:tplc="7254A216">
      <w:start w:val="1"/>
      <w:numFmt w:val="decimal"/>
      <w:lvlText w:val="%7."/>
      <w:lvlJc w:val="left"/>
      <w:pPr>
        <w:ind w:left="4680" w:hanging="360"/>
      </w:pPr>
    </w:lvl>
    <w:lvl w:ilvl="7" w:tplc="8EB659C2">
      <w:start w:val="1"/>
      <w:numFmt w:val="lowerLetter"/>
      <w:lvlText w:val="%8."/>
      <w:lvlJc w:val="left"/>
      <w:pPr>
        <w:ind w:left="5400" w:hanging="360"/>
      </w:pPr>
    </w:lvl>
    <w:lvl w:ilvl="8" w:tplc="F62A604E">
      <w:start w:val="1"/>
      <w:numFmt w:val="lowerRoman"/>
      <w:lvlText w:val="%9."/>
      <w:lvlJc w:val="right"/>
      <w:pPr>
        <w:ind w:left="6120" w:hanging="180"/>
      </w:pPr>
    </w:lvl>
  </w:abstractNum>
  <w:abstractNum w:abstractNumId="16">
    <w:nsid w:val="39B041F7"/>
    <w:multiLevelType w:val="hybridMultilevel"/>
    <w:tmpl w:val="1EA4C886"/>
    <w:lvl w:ilvl="0" w:tplc="AAF643FE">
      <w:start w:val="1"/>
      <w:numFmt w:val="decimal"/>
      <w:lvlText w:val="%1."/>
      <w:lvlJc w:val="left"/>
      <w:pPr>
        <w:ind w:left="360" w:hanging="360"/>
      </w:pPr>
      <w:rPr>
        <w:rFonts w:ascii="Tahoma" w:hAnsi="Tahoma"/>
        <w:sz w:val="22"/>
      </w:rPr>
    </w:lvl>
    <w:lvl w:ilvl="1" w:tplc="F8D23B60">
      <w:start w:val="1"/>
      <w:numFmt w:val="lowerLetter"/>
      <w:lvlText w:val="%2."/>
      <w:lvlJc w:val="left"/>
      <w:pPr>
        <w:ind w:left="1080" w:hanging="360"/>
      </w:pPr>
    </w:lvl>
    <w:lvl w:ilvl="2" w:tplc="515002AE">
      <w:start w:val="1"/>
      <w:numFmt w:val="lowerRoman"/>
      <w:lvlText w:val="%3."/>
      <w:lvlJc w:val="right"/>
      <w:pPr>
        <w:ind w:left="1800" w:hanging="180"/>
      </w:pPr>
    </w:lvl>
    <w:lvl w:ilvl="3" w:tplc="4E629B74">
      <w:start w:val="1"/>
      <w:numFmt w:val="decimal"/>
      <w:lvlText w:val="%4."/>
      <w:lvlJc w:val="left"/>
      <w:pPr>
        <w:ind w:left="2520" w:hanging="360"/>
      </w:pPr>
    </w:lvl>
    <w:lvl w:ilvl="4" w:tplc="16CCF92C">
      <w:start w:val="1"/>
      <w:numFmt w:val="lowerLetter"/>
      <w:lvlText w:val="%5."/>
      <w:lvlJc w:val="left"/>
      <w:pPr>
        <w:ind w:left="3240" w:hanging="360"/>
      </w:pPr>
    </w:lvl>
    <w:lvl w:ilvl="5" w:tplc="C152FB4C">
      <w:start w:val="1"/>
      <w:numFmt w:val="lowerRoman"/>
      <w:lvlText w:val="%6."/>
      <w:lvlJc w:val="right"/>
      <w:pPr>
        <w:ind w:left="3960" w:hanging="180"/>
      </w:pPr>
    </w:lvl>
    <w:lvl w:ilvl="6" w:tplc="1DA47AF2">
      <w:start w:val="1"/>
      <w:numFmt w:val="decimal"/>
      <w:lvlText w:val="%7."/>
      <w:lvlJc w:val="left"/>
      <w:pPr>
        <w:ind w:left="4680" w:hanging="360"/>
      </w:pPr>
    </w:lvl>
    <w:lvl w:ilvl="7" w:tplc="08621880">
      <w:start w:val="1"/>
      <w:numFmt w:val="lowerLetter"/>
      <w:lvlText w:val="%8."/>
      <w:lvlJc w:val="left"/>
      <w:pPr>
        <w:ind w:left="5400" w:hanging="360"/>
      </w:pPr>
    </w:lvl>
    <w:lvl w:ilvl="8" w:tplc="32CE736C">
      <w:start w:val="1"/>
      <w:numFmt w:val="lowerRoman"/>
      <w:lvlText w:val="%9."/>
      <w:lvlJc w:val="right"/>
      <w:pPr>
        <w:ind w:left="6120" w:hanging="180"/>
      </w:pPr>
    </w:lvl>
  </w:abstractNum>
  <w:abstractNum w:abstractNumId="17">
    <w:nsid w:val="3B25309D"/>
    <w:multiLevelType w:val="hybridMultilevel"/>
    <w:tmpl w:val="8F7624C4"/>
    <w:lvl w:ilvl="0" w:tplc="8918DFA2">
      <w:start w:val="1"/>
      <w:numFmt w:val="decimal"/>
      <w:lvlText w:val="%1."/>
      <w:lvlJc w:val="left"/>
      <w:pPr>
        <w:ind w:left="720" w:hanging="360"/>
      </w:pPr>
    </w:lvl>
    <w:lvl w:ilvl="1" w:tplc="E3A6FB9A">
      <w:start w:val="1"/>
      <w:numFmt w:val="lowerLetter"/>
      <w:lvlText w:val="%2."/>
      <w:lvlJc w:val="left"/>
      <w:pPr>
        <w:ind w:left="1440" w:hanging="360"/>
      </w:pPr>
    </w:lvl>
    <w:lvl w:ilvl="2" w:tplc="0F407F46">
      <w:start w:val="1"/>
      <w:numFmt w:val="lowerRoman"/>
      <w:lvlText w:val="%3."/>
      <w:lvlJc w:val="right"/>
      <w:pPr>
        <w:ind w:left="2160" w:hanging="180"/>
      </w:pPr>
    </w:lvl>
    <w:lvl w:ilvl="3" w:tplc="46AA5192">
      <w:start w:val="1"/>
      <w:numFmt w:val="decimal"/>
      <w:lvlText w:val="%4."/>
      <w:lvlJc w:val="left"/>
      <w:pPr>
        <w:ind w:left="2880" w:hanging="360"/>
      </w:pPr>
    </w:lvl>
    <w:lvl w:ilvl="4" w:tplc="B3382326">
      <w:start w:val="1"/>
      <w:numFmt w:val="lowerLetter"/>
      <w:lvlText w:val="%5."/>
      <w:lvlJc w:val="left"/>
      <w:pPr>
        <w:ind w:left="3600" w:hanging="360"/>
      </w:pPr>
    </w:lvl>
    <w:lvl w:ilvl="5" w:tplc="E97E19C2">
      <w:start w:val="1"/>
      <w:numFmt w:val="lowerRoman"/>
      <w:lvlText w:val="%6."/>
      <w:lvlJc w:val="right"/>
      <w:pPr>
        <w:ind w:left="4320" w:hanging="180"/>
      </w:pPr>
    </w:lvl>
    <w:lvl w:ilvl="6" w:tplc="76366178">
      <w:start w:val="1"/>
      <w:numFmt w:val="decimal"/>
      <w:lvlText w:val="%7."/>
      <w:lvlJc w:val="left"/>
      <w:pPr>
        <w:ind w:left="5040" w:hanging="360"/>
      </w:pPr>
    </w:lvl>
    <w:lvl w:ilvl="7" w:tplc="AF2A82CE">
      <w:start w:val="1"/>
      <w:numFmt w:val="lowerLetter"/>
      <w:lvlText w:val="%8."/>
      <w:lvlJc w:val="left"/>
      <w:pPr>
        <w:ind w:left="5760" w:hanging="360"/>
      </w:pPr>
    </w:lvl>
    <w:lvl w:ilvl="8" w:tplc="BF500E28">
      <w:start w:val="1"/>
      <w:numFmt w:val="lowerRoman"/>
      <w:lvlText w:val="%9."/>
      <w:lvlJc w:val="right"/>
      <w:pPr>
        <w:ind w:left="6480" w:hanging="180"/>
      </w:pPr>
    </w:lvl>
  </w:abstractNum>
  <w:abstractNum w:abstractNumId="18">
    <w:nsid w:val="3C8B6440"/>
    <w:multiLevelType w:val="multilevel"/>
    <w:tmpl w:val="34A4D7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3C8D3B79"/>
    <w:multiLevelType w:val="hybridMultilevel"/>
    <w:tmpl w:val="00000000"/>
    <w:lvl w:ilvl="0" w:tplc="B9B02914">
      <w:start w:val="1"/>
      <w:numFmt w:val="decimal"/>
      <w:lvlText w:val="%1."/>
      <w:lvlJc w:val="left"/>
      <w:pPr>
        <w:tabs>
          <w:tab w:val="num" w:pos="720"/>
        </w:tabs>
        <w:ind w:left="720" w:hanging="360"/>
      </w:pPr>
    </w:lvl>
    <w:lvl w:ilvl="1" w:tplc="71C40930">
      <w:start w:val="1"/>
      <w:numFmt w:val="lowerLetter"/>
      <w:lvlText w:val="%2."/>
      <w:lvlJc w:val="left"/>
      <w:pPr>
        <w:tabs>
          <w:tab w:val="num" w:pos="1440"/>
        </w:tabs>
        <w:ind w:left="1440" w:hanging="360"/>
      </w:pPr>
    </w:lvl>
    <w:lvl w:ilvl="2" w:tplc="E34C5D52">
      <w:start w:val="1"/>
      <w:numFmt w:val="lowerRoman"/>
      <w:lvlText w:val="%3."/>
      <w:lvlJc w:val="left"/>
      <w:pPr>
        <w:tabs>
          <w:tab w:val="num" w:pos="2160"/>
        </w:tabs>
        <w:ind w:left="2160" w:hanging="360"/>
      </w:pPr>
    </w:lvl>
    <w:lvl w:ilvl="3" w:tplc="A9CC92B6">
      <w:start w:val="1"/>
      <w:numFmt w:val="decimal"/>
      <w:lvlText w:val="%4."/>
      <w:lvlJc w:val="left"/>
      <w:pPr>
        <w:tabs>
          <w:tab w:val="num" w:pos="2880"/>
        </w:tabs>
        <w:ind w:left="2880" w:hanging="360"/>
      </w:pPr>
    </w:lvl>
    <w:lvl w:ilvl="4" w:tplc="B2FC1E5E">
      <w:start w:val="1"/>
      <w:numFmt w:val="lowerLetter"/>
      <w:lvlText w:val="%5."/>
      <w:lvlJc w:val="left"/>
      <w:pPr>
        <w:tabs>
          <w:tab w:val="num" w:pos="3600"/>
        </w:tabs>
        <w:ind w:left="3600" w:hanging="360"/>
      </w:pPr>
    </w:lvl>
    <w:lvl w:ilvl="5" w:tplc="3DB0D5C0">
      <w:start w:val="1"/>
      <w:numFmt w:val="lowerRoman"/>
      <w:lvlText w:val="%6."/>
      <w:lvlJc w:val="left"/>
      <w:pPr>
        <w:tabs>
          <w:tab w:val="num" w:pos="4320"/>
        </w:tabs>
        <w:ind w:left="4320" w:hanging="360"/>
      </w:pPr>
    </w:lvl>
    <w:lvl w:ilvl="6" w:tplc="BC56E1BA">
      <w:start w:val="1"/>
      <w:numFmt w:val="decimal"/>
      <w:lvlText w:val="%7."/>
      <w:lvlJc w:val="left"/>
      <w:pPr>
        <w:tabs>
          <w:tab w:val="num" w:pos="5040"/>
        </w:tabs>
        <w:ind w:left="5040" w:hanging="360"/>
      </w:pPr>
    </w:lvl>
    <w:lvl w:ilvl="7" w:tplc="41EEBA0E">
      <w:start w:val="1"/>
      <w:numFmt w:val="lowerLetter"/>
      <w:lvlText w:val="%8."/>
      <w:lvlJc w:val="left"/>
      <w:pPr>
        <w:tabs>
          <w:tab w:val="num" w:pos="5760"/>
        </w:tabs>
        <w:ind w:left="5760" w:hanging="360"/>
      </w:pPr>
    </w:lvl>
    <w:lvl w:ilvl="8" w:tplc="3F5E8496">
      <w:start w:val="1"/>
      <w:numFmt w:val="lowerRoman"/>
      <w:lvlText w:val="%9."/>
      <w:lvlJc w:val="left"/>
      <w:pPr>
        <w:tabs>
          <w:tab w:val="num" w:pos="6480"/>
        </w:tabs>
        <w:ind w:left="6480" w:hanging="360"/>
      </w:pPr>
    </w:lvl>
  </w:abstractNum>
  <w:abstractNum w:abstractNumId="20">
    <w:nsid w:val="3D9E0885"/>
    <w:multiLevelType w:val="hybridMultilevel"/>
    <w:tmpl w:val="2AFA14AC"/>
    <w:lvl w:ilvl="0" w:tplc="85D0FC16">
      <w:start w:val="1"/>
      <w:numFmt w:val="decimal"/>
      <w:lvlText w:val="%1."/>
      <w:lvlJc w:val="left"/>
      <w:pPr>
        <w:ind w:left="360" w:hanging="360"/>
      </w:pPr>
    </w:lvl>
    <w:lvl w:ilvl="1" w:tplc="96303D8E">
      <w:start w:val="1"/>
      <w:numFmt w:val="lowerLetter"/>
      <w:lvlText w:val="%2."/>
      <w:lvlJc w:val="left"/>
      <w:pPr>
        <w:ind w:left="1080" w:hanging="360"/>
      </w:pPr>
    </w:lvl>
    <w:lvl w:ilvl="2" w:tplc="ED44C998">
      <w:start w:val="1"/>
      <w:numFmt w:val="lowerRoman"/>
      <w:lvlText w:val="%3."/>
      <w:lvlJc w:val="right"/>
      <w:pPr>
        <w:ind w:left="1800" w:hanging="180"/>
      </w:pPr>
    </w:lvl>
    <w:lvl w:ilvl="3" w:tplc="4A24B48A">
      <w:start w:val="1"/>
      <w:numFmt w:val="decimal"/>
      <w:lvlText w:val="%4."/>
      <w:lvlJc w:val="left"/>
      <w:pPr>
        <w:ind w:left="2520" w:hanging="360"/>
      </w:pPr>
    </w:lvl>
    <w:lvl w:ilvl="4" w:tplc="BE903D96">
      <w:start w:val="1"/>
      <w:numFmt w:val="lowerLetter"/>
      <w:lvlText w:val="%5."/>
      <w:lvlJc w:val="left"/>
      <w:pPr>
        <w:ind w:left="3240" w:hanging="360"/>
      </w:pPr>
    </w:lvl>
    <w:lvl w:ilvl="5" w:tplc="381877A2">
      <w:start w:val="1"/>
      <w:numFmt w:val="lowerRoman"/>
      <w:lvlText w:val="%6."/>
      <w:lvlJc w:val="right"/>
      <w:pPr>
        <w:ind w:left="3960" w:hanging="180"/>
      </w:pPr>
    </w:lvl>
    <w:lvl w:ilvl="6" w:tplc="FD6A864C">
      <w:start w:val="1"/>
      <w:numFmt w:val="decimal"/>
      <w:lvlText w:val="%7."/>
      <w:lvlJc w:val="left"/>
      <w:pPr>
        <w:ind w:left="4680" w:hanging="360"/>
      </w:pPr>
    </w:lvl>
    <w:lvl w:ilvl="7" w:tplc="ABB6F612">
      <w:start w:val="1"/>
      <w:numFmt w:val="lowerLetter"/>
      <w:lvlText w:val="%8."/>
      <w:lvlJc w:val="left"/>
      <w:pPr>
        <w:ind w:left="5400" w:hanging="360"/>
      </w:pPr>
    </w:lvl>
    <w:lvl w:ilvl="8" w:tplc="D2F235B6">
      <w:start w:val="1"/>
      <w:numFmt w:val="lowerRoman"/>
      <w:lvlText w:val="%9."/>
      <w:lvlJc w:val="right"/>
      <w:pPr>
        <w:ind w:left="6120" w:hanging="180"/>
      </w:pPr>
    </w:lvl>
  </w:abstractNum>
  <w:abstractNum w:abstractNumId="21">
    <w:nsid w:val="3F9D24CB"/>
    <w:multiLevelType w:val="hybridMultilevel"/>
    <w:tmpl w:val="99AA9B84"/>
    <w:lvl w:ilvl="0" w:tplc="4694FAA6">
      <w:start w:val="1"/>
      <w:numFmt w:val="decimal"/>
      <w:lvlText w:val="%1."/>
      <w:lvlJc w:val="left"/>
      <w:pPr>
        <w:ind w:left="720" w:hanging="360"/>
      </w:pPr>
    </w:lvl>
    <w:lvl w:ilvl="1" w:tplc="386A8CCC">
      <w:start w:val="1"/>
      <w:numFmt w:val="lowerLetter"/>
      <w:lvlText w:val="%2."/>
      <w:lvlJc w:val="left"/>
      <w:pPr>
        <w:ind w:left="1440" w:hanging="360"/>
      </w:pPr>
    </w:lvl>
    <w:lvl w:ilvl="2" w:tplc="EBFCD3EE">
      <w:start w:val="1"/>
      <w:numFmt w:val="lowerRoman"/>
      <w:lvlText w:val="%3."/>
      <w:lvlJc w:val="right"/>
      <w:pPr>
        <w:ind w:left="2160" w:hanging="180"/>
      </w:pPr>
    </w:lvl>
    <w:lvl w:ilvl="3" w:tplc="0D7A4284">
      <w:start w:val="1"/>
      <w:numFmt w:val="decimal"/>
      <w:lvlText w:val="%4."/>
      <w:lvlJc w:val="left"/>
      <w:pPr>
        <w:ind w:left="2880" w:hanging="360"/>
      </w:pPr>
    </w:lvl>
    <w:lvl w:ilvl="4" w:tplc="112E953C">
      <w:start w:val="1"/>
      <w:numFmt w:val="lowerLetter"/>
      <w:lvlText w:val="%5."/>
      <w:lvlJc w:val="left"/>
      <w:pPr>
        <w:ind w:left="3600" w:hanging="360"/>
      </w:pPr>
    </w:lvl>
    <w:lvl w:ilvl="5" w:tplc="A7001CBC">
      <w:start w:val="1"/>
      <w:numFmt w:val="lowerRoman"/>
      <w:lvlText w:val="%6."/>
      <w:lvlJc w:val="right"/>
      <w:pPr>
        <w:ind w:left="4320" w:hanging="180"/>
      </w:pPr>
    </w:lvl>
    <w:lvl w:ilvl="6" w:tplc="B78E6ECE">
      <w:start w:val="1"/>
      <w:numFmt w:val="decimal"/>
      <w:lvlText w:val="%7."/>
      <w:lvlJc w:val="left"/>
      <w:pPr>
        <w:ind w:left="5040" w:hanging="360"/>
      </w:pPr>
    </w:lvl>
    <w:lvl w:ilvl="7" w:tplc="50EE3104">
      <w:start w:val="1"/>
      <w:numFmt w:val="lowerLetter"/>
      <w:lvlText w:val="%8."/>
      <w:lvlJc w:val="left"/>
      <w:pPr>
        <w:ind w:left="5760" w:hanging="360"/>
      </w:pPr>
    </w:lvl>
    <w:lvl w:ilvl="8" w:tplc="AD7E6F1A">
      <w:start w:val="1"/>
      <w:numFmt w:val="lowerRoman"/>
      <w:lvlText w:val="%9."/>
      <w:lvlJc w:val="right"/>
      <w:pPr>
        <w:ind w:left="6480" w:hanging="180"/>
      </w:pPr>
    </w:lvl>
  </w:abstractNum>
  <w:abstractNum w:abstractNumId="22">
    <w:nsid w:val="41F34D4E"/>
    <w:multiLevelType w:val="multilevel"/>
    <w:tmpl w:val="D1809A90"/>
    <w:lvl w:ilvl="0">
      <w:start w:val="1"/>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2160" w:hanging="2160"/>
      </w:pPr>
      <w:rPr>
        <w:b/>
      </w:rPr>
    </w:lvl>
    <w:lvl w:ilvl="8">
      <w:start w:val="1"/>
      <w:numFmt w:val="decimal"/>
      <w:lvlText w:val="%1.%2.%3.%4.%5.%6.%7.%8.%9."/>
      <w:lvlJc w:val="left"/>
      <w:pPr>
        <w:ind w:left="2160" w:hanging="2160"/>
      </w:pPr>
      <w:rPr>
        <w:b/>
      </w:rPr>
    </w:lvl>
  </w:abstractNum>
  <w:abstractNum w:abstractNumId="23">
    <w:nsid w:val="44181F80"/>
    <w:multiLevelType w:val="hybridMultilevel"/>
    <w:tmpl w:val="436E22E0"/>
    <w:lvl w:ilvl="0" w:tplc="7AF44E72">
      <w:start w:val="1"/>
      <w:numFmt w:val="lowerLetter"/>
      <w:lvlText w:val="%1."/>
      <w:lvlJc w:val="left"/>
      <w:pPr>
        <w:ind w:left="1800" w:hanging="360"/>
      </w:pPr>
    </w:lvl>
    <w:lvl w:ilvl="1" w:tplc="FD88E450">
      <w:start w:val="1"/>
      <w:numFmt w:val="lowerLetter"/>
      <w:lvlText w:val="%2."/>
      <w:lvlJc w:val="left"/>
      <w:pPr>
        <w:ind w:left="2160" w:hanging="360"/>
      </w:pPr>
    </w:lvl>
    <w:lvl w:ilvl="2" w:tplc="77ECF426">
      <w:start w:val="1"/>
      <w:numFmt w:val="lowerRoman"/>
      <w:lvlText w:val="%3."/>
      <w:lvlJc w:val="right"/>
      <w:pPr>
        <w:ind w:left="2880" w:hanging="180"/>
      </w:pPr>
    </w:lvl>
    <w:lvl w:ilvl="3" w:tplc="D756AC32">
      <w:start w:val="1"/>
      <w:numFmt w:val="decimal"/>
      <w:lvlText w:val="%4."/>
      <w:lvlJc w:val="left"/>
      <w:pPr>
        <w:ind w:left="3600" w:hanging="360"/>
      </w:pPr>
    </w:lvl>
    <w:lvl w:ilvl="4" w:tplc="81644C58">
      <w:start w:val="1"/>
      <w:numFmt w:val="lowerLetter"/>
      <w:lvlText w:val="%5."/>
      <w:lvlJc w:val="left"/>
      <w:pPr>
        <w:ind w:left="4320" w:hanging="360"/>
      </w:pPr>
    </w:lvl>
    <w:lvl w:ilvl="5" w:tplc="28FA708A">
      <w:start w:val="1"/>
      <w:numFmt w:val="lowerRoman"/>
      <w:lvlText w:val="%6."/>
      <w:lvlJc w:val="right"/>
      <w:pPr>
        <w:ind w:left="5040" w:hanging="180"/>
      </w:pPr>
    </w:lvl>
    <w:lvl w:ilvl="6" w:tplc="BF940F2C">
      <w:start w:val="1"/>
      <w:numFmt w:val="decimal"/>
      <w:lvlText w:val="%7."/>
      <w:lvlJc w:val="left"/>
      <w:pPr>
        <w:ind w:left="5760" w:hanging="360"/>
      </w:pPr>
    </w:lvl>
    <w:lvl w:ilvl="7" w:tplc="740C4D30">
      <w:start w:val="1"/>
      <w:numFmt w:val="lowerLetter"/>
      <w:lvlText w:val="%8."/>
      <w:lvlJc w:val="left"/>
      <w:pPr>
        <w:ind w:left="6480" w:hanging="360"/>
      </w:pPr>
    </w:lvl>
    <w:lvl w:ilvl="8" w:tplc="79681A9C">
      <w:start w:val="1"/>
      <w:numFmt w:val="lowerRoman"/>
      <w:lvlText w:val="%9."/>
      <w:lvlJc w:val="right"/>
      <w:pPr>
        <w:ind w:left="7200" w:hanging="180"/>
      </w:pPr>
    </w:lvl>
  </w:abstractNum>
  <w:abstractNum w:abstractNumId="24">
    <w:nsid w:val="46DB7A6B"/>
    <w:multiLevelType w:val="hybridMultilevel"/>
    <w:tmpl w:val="86A4E54E"/>
    <w:lvl w:ilvl="0" w:tplc="AD726BEC">
      <w:start w:val="1"/>
      <w:numFmt w:val="decimal"/>
      <w:lvlText w:val="%1."/>
      <w:lvlJc w:val="left"/>
      <w:pPr>
        <w:ind w:left="360" w:hanging="360"/>
      </w:pPr>
    </w:lvl>
    <w:lvl w:ilvl="1" w:tplc="B414D694">
      <w:start w:val="1"/>
      <w:numFmt w:val="upperLetter"/>
      <w:lvlText w:val="%2."/>
      <w:lvlJc w:val="left"/>
      <w:pPr>
        <w:ind w:left="1080" w:hanging="360"/>
      </w:pPr>
    </w:lvl>
    <w:lvl w:ilvl="2" w:tplc="876E15A8">
      <w:start w:val="1"/>
      <w:numFmt w:val="lowerRoman"/>
      <w:lvlText w:val="%3."/>
      <w:lvlJc w:val="right"/>
      <w:pPr>
        <w:ind w:left="1800" w:hanging="180"/>
      </w:pPr>
    </w:lvl>
    <w:lvl w:ilvl="3" w:tplc="1BA2891E">
      <w:start w:val="1"/>
      <w:numFmt w:val="decimal"/>
      <w:lvlText w:val="%4."/>
      <w:lvlJc w:val="left"/>
      <w:pPr>
        <w:ind w:left="2520" w:hanging="360"/>
      </w:pPr>
    </w:lvl>
    <w:lvl w:ilvl="4" w:tplc="A59259DE">
      <w:start w:val="1"/>
      <w:numFmt w:val="lowerLetter"/>
      <w:lvlText w:val="%5."/>
      <w:lvlJc w:val="left"/>
      <w:pPr>
        <w:ind w:left="3240" w:hanging="360"/>
      </w:pPr>
    </w:lvl>
    <w:lvl w:ilvl="5" w:tplc="0B16B244">
      <w:start w:val="1"/>
      <w:numFmt w:val="lowerRoman"/>
      <w:lvlText w:val="%6."/>
      <w:lvlJc w:val="right"/>
      <w:pPr>
        <w:ind w:left="3960" w:hanging="180"/>
      </w:pPr>
    </w:lvl>
    <w:lvl w:ilvl="6" w:tplc="6CA69616">
      <w:start w:val="1"/>
      <w:numFmt w:val="decimal"/>
      <w:lvlText w:val="%7."/>
      <w:lvlJc w:val="left"/>
      <w:pPr>
        <w:ind w:left="4680" w:hanging="360"/>
      </w:pPr>
    </w:lvl>
    <w:lvl w:ilvl="7" w:tplc="33105638">
      <w:start w:val="1"/>
      <w:numFmt w:val="lowerLetter"/>
      <w:lvlText w:val="%8."/>
      <w:lvlJc w:val="left"/>
      <w:pPr>
        <w:ind w:left="5400" w:hanging="360"/>
      </w:pPr>
    </w:lvl>
    <w:lvl w:ilvl="8" w:tplc="33C0DEB8">
      <w:start w:val="1"/>
      <w:numFmt w:val="lowerRoman"/>
      <w:lvlText w:val="%9."/>
      <w:lvlJc w:val="right"/>
      <w:pPr>
        <w:ind w:left="6120" w:hanging="180"/>
      </w:pPr>
    </w:lvl>
  </w:abstractNum>
  <w:abstractNum w:abstractNumId="25">
    <w:nsid w:val="4A72450B"/>
    <w:multiLevelType w:val="hybridMultilevel"/>
    <w:tmpl w:val="15024F74"/>
    <w:lvl w:ilvl="0" w:tplc="629A2EC4">
      <w:start w:val="1"/>
      <w:numFmt w:val="decimal"/>
      <w:lvlText w:val="%1."/>
      <w:lvlJc w:val="left"/>
      <w:pPr>
        <w:ind w:left="360" w:hanging="360"/>
      </w:pPr>
    </w:lvl>
    <w:lvl w:ilvl="1" w:tplc="9A80AFBE">
      <w:start w:val="1"/>
      <w:numFmt w:val="lowerLetter"/>
      <w:lvlText w:val="%2."/>
      <w:lvlJc w:val="left"/>
      <w:pPr>
        <w:ind w:left="1080" w:hanging="360"/>
      </w:pPr>
    </w:lvl>
    <w:lvl w:ilvl="2" w:tplc="BA6AE800">
      <w:start w:val="1"/>
      <w:numFmt w:val="lowerRoman"/>
      <w:lvlText w:val="%3."/>
      <w:lvlJc w:val="right"/>
      <w:pPr>
        <w:ind w:left="1800" w:hanging="180"/>
      </w:pPr>
    </w:lvl>
    <w:lvl w:ilvl="3" w:tplc="DAB00DC4">
      <w:start w:val="1"/>
      <w:numFmt w:val="decimal"/>
      <w:lvlText w:val="%4."/>
      <w:lvlJc w:val="left"/>
      <w:pPr>
        <w:ind w:left="2520" w:hanging="360"/>
      </w:pPr>
    </w:lvl>
    <w:lvl w:ilvl="4" w:tplc="59B85F02">
      <w:start w:val="1"/>
      <w:numFmt w:val="lowerLetter"/>
      <w:lvlText w:val="%5."/>
      <w:lvlJc w:val="left"/>
      <w:pPr>
        <w:ind w:left="3240" w:hanging="360"/>
      </w:pPr>
    </w:lvl>
    <w:lvl w:ilvl="5" w:tplc="503EDB68">
      <w:start w:val="1"/>
      <w:numFmt w:val="lowerRoman"/>
      <w:lvlText w:val="%6."/>
      <w:lvlJc w:val="right"/>
      <w:pPr>
        <w:ind w:left="3960" w:hanging="180"/>
      </w:pPr>
    </w:lvl>
    <w:lvl w:ilvl="6" w:tplc="AD5C4454">
      <w:start w:val="1"/>
      <w:numFmt w:val="decimal"/>
      <w:lvlText w:val="%7."/>
      <w:lvlJc w:val="left"/>
      <w:pPr>
        <w:ind w:left="4680" w:hanging="360"/>
      </w:pPr>
    </w:lvl>
    <w:lvl w:ilvl="7" w:tplc="C23C2ABE">
      <w:start w:val="1"/>
      <w:numFmt w:val="lowerLetter"/>
      <w:lvlText w:val="%8."/>
      <w:lvlJc w:val="left"/>
      <w:pPr>
        <w:ind w:left="5400" w:hanging="360"/>
      </w:pPr>
    </w:lvl>
    <w:lvl w:ilvl="8" w:tplc="07BC3634">
      <w:start w:val="1"/>
      <w:numFmt w:val="lowerRoman"/>
      <w:lvlText w:val="%9."/>
      <w:lvlJc w:val="right"/>
      <w:pPr>
        <w:ind w:left="6120" w:hanging="180"/>
      </w:pPr>
    </w:lvl>
  </w:abstractNum>
  <w:abstractNum w:abstractNumId="26">
    <w:nsid w:val="4CA76756"/>
    <w:multiLevelType w:val="hybridMultilevel"/>
    <w:tmpl w:val="252448D4"/>
    <w:lvl w:ilvl="0" w:tplc="9088225E">
      <w:start w:val="1"/>
      <w:numFmt w:val="decimal"/>
      <w:lvlText w:val="%1."/>
      <w:lvlJc w:val="left"/>
      <w:pPr>
        <w:ind w:left="720" w:hanging="360"/>
      </w:pPr>
    </w:lvl>
    <w:lvl w:ilvl="1" w:tplc="E72E52CA">
      <w:start w:val="1"/>
      <w:numFmt w:val="lowerLetter"/>
      <w:lvlText w:val="%2."/>
      <w:lvlJc w:val="left"/>
      <w:pPr>
        <w:ind w:left="1440" w:hanging="360"/>
      </w:pPr>
    </w:lvl>
    <w:lvl w:ilvl="2" w:tplc="A612A686">
      <w:start w:val="1"/>
      <w:numFmt w:val="lowerRoman"/>
      <w:lvlText w:val="%3."/>
      <w:lvlJc w:val="right"/>
      <w:pPr>
        <w:ind w:left="2160" w:hanging="180"/>
      </w:pPr>
    </w:lvl>
    <w:lvl w:ilvl="3" w:tplc="0190596A">
      <w:start w:val="1"/>
      <w:numFmt w:val="decimal"/>
      <w:lvlText w:val="%4."/>
      <w:lvlJc w:val="left"/>
      <w:pPr>
        <w:ind w:left="2880" w:hanging="360"/>
      </w:pPr>
    </w:lvl>
    <w:lvl w:ilvl="4" w:tplc="B5A2774E">
      <w:start w:val="1"/>
      <w:numFmt w:val="lowerLetter"/>
      <w:lvlText w:val="%5."/>
      <w:lvlJc w:val="left"/>
      <w:pPr>
        <w:ind w:left="3600" w:hanging="360"/>
      </w:pPr>
    </w:lvl>
    <w:lvl w:ilvl="5" w:tplc="54968A5A">
      <w:start w:val="1"/>
      <w:numFmt w:val="lowerRoman"/>
      <w:lvlText w:val="%6."/>
      <w:lvlJc w:val="right"/>
      <w:pPr>
        <w:ind w:left="4320" w:hanging="180"/>
      </w:pPr>
    </w:lvl>
    <w:lvl w:ilvl="6" w:tplc="322E9268">
      <w:start w:val="1"/>
      <w:numFmt w:val="decimal"/>
      <w:lvlText w:val="%7."/>
      <w:lvlJc w:val="left"/>
      <w:pPr>
        <w:ind w:left="5040" w:hanging="360"/>
      </w:pPr>
    </w:lvl>
    <w:lvl w:ilvl="7" w:tplc="42D6946A">
      <w:start w:val="1"/>
      <w:numFmt w:val="lowerLetter"/>
      <w:lvlText w:val="%8."/>
      <w:lvlJc w:val="left"/>
      <w:pPr>
        <w:ind w:left="5760" w:hanging="360"/>
      </w:pPr>
    </w:lvl>
    <w:lvl w:ilvl="8" w:tplc="34CE38F2">
      <w:start w:val="1"/>
      <w:numFmt w:val="lowerRoman"/>
      <w:lvlText w:val="%9."/>
      <w:lvlJc w:val="right"/>
      <w:pPr>
        <w:ind w:left="6480" w:hanging="180"/>
      </w:pPr>
    </w:lvl>
  </w:abstractNum>
  <w:abstractNum w:abstractNumId="27">
    <w:nsid w:val="50E1180D"/>
    <w:multiLevelType w:val="multilevel"/>
    <w:tmpl w:val="D1809A90"/>
    <w:lvl w:ilvl="0">
      <w:start w:val="1"/>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2160" w:hanging="2160"/>
      </w:pPr>
      <w:rPr>
        <w:b/>
      </w:rPr>
    </w:lvl>
    <w:lvl w:ilvl="8">
      <w:start w:val="1"/>
      <w:numFmt w:val="decimal"/>
      <w:lvlText w:val="%1.%2.%3.%4.%5.%6.%7.%8.%9."/>
      <w:lvlJc w:val="left"/>
      <w:pPr>
        <w:ind w:left="2160" w:hanging="2160"/>
      </w:pPr>
      <w:rPr>
        <w:b/>
      </w:rPr>
    </w:lvl>
  </w:abstractNum>
  <w:abstractNum w:abstractNumId="28">
    <w:nsid w:val="50EF1E34"/>
    <w:multiLevelType w:val="hybridMultilevel"/>
    <w:tmpl w:val="2734814C"/>
    <w:lvl w:ilvl="0" w:tplc="C2E8B740">
      <w:start w:val="1"/>
      <w:numFmt w:val="decimal"/>
      <w:lvlText w:val="%1."/>
      <w:lvlJc w:val="left"/>
      <w:pPr>
        <w:ind w:left="720" w:hanging="360"/>
      </w:pPr>
    </w:lvl>
    <w:lvl w:ilvl="1" w:tplc="B7B66598">
      <w:start w:val="1"/>
      <w:numFmt w:val="lowerLetter"/>
      <w:lvlText w:val="%2."/>
      <w:lvlJc w:val="left"/>
      <w:pPr>
        <w:ind w:left="1440" w:hanging="360"/>
      </w:pPr>
    </w:lvl>
    <w:lvl w:ilvl="2" w:tplc="FE4C6BDC">
      <w:start w:val="1"/>
      <w:numFmt w:val="lowerRoman"/>
      <w:lvlText w:val="%3."/>
      <w:lvlJc w:val="right"/>
      <w:pPr>
        <w:ind w:left="2160" w:hanging="180"/>
      </w:pPr>
    </w:lvl>
    <w:lvl w:ilvl="3" w:tplc="2F3ED3F4">
      <w:start w:val="1"/>
      <w:numFmt w:val="decimal"/>
      <w:lvlText w:val="%4."/>
      <w:lvlJc w:val="left"/>
      <w:pPr>
        <w:ind w:left="2880" w:hanging="360"/>
      </w:pPr>
    </w:lvl>
    <w:lvl w:ilvl="4" w:tplc="F84C39EC">
      <w:start w:val="1"/>
      <w:numFmt w:val="lowerLetter"/>
      <w:lvlText w:val="%5."/>
      <w:lvlJc w:val="left"/>
      <w:pPr>
        <w:ind w:left="3600" w:hanging="360"/>
      </w:pPr>
    </w:lvl>
    <w:lvl w:ilvl="5" w:tplc="5DAE7550">
      <w:start w:val="1"/>
      <w:numFmt w:val="lowerRoman"/>
      <w:lvlText w:val="%6."/>
      <w:lvlJc w:val="right"/>
      <w:pPr>
        <w:ind w:left="4320" w:hanging="180"/>
      </w:pPr>
    </w:lvl>
    <w:lvl w:ilvl="6" w:tplc="21E25A9E">
      <w:start w:val="1"/>
      <w:numFmt w:val="decimal"/>
      <w:lvlText w:val="%7."/>
      <w:lvlJc w:val="left"/>
      <w:pPr>
        <w:ind w:left="5040" w:hanging="360"/>
      </w:pPr>
    </w:lvl>
    <w:lvl w:ilvl="7" w:tplc="D5689626">
      <w:start w:val="1"/>
      <w:numFmt w:val="lowerLetter"/>
      <w:lvlText w:val="%8."/>
      <w:lvlJc w:val="left"/>
      <w:pPr>
        <w:ind w:left="5760" w:hanging="360"/>
      </w:pPr>
    </w:lvl>
    <w:lvl w:ilvl="8" w:tplc="BA8864D4">
      <w:start w:val="1"/>
      <w:numFmt w:val="lowerRoman"/>
      <w:lvlText w:val="%9."/>
      <w:lvlJc w:val="right"/>
      <w:pPr>
        <w:ind w:left="6480" w:hanging="180"/>
      </w:pPr>
    </w:lvl>
  </w:abstractNum>
  <w:abstractNum w:abstractNumId="29">
    <w:nsid w:val="53762A3E"/>
    <w:multiLevelType w:val="hybridMultilevel"/>
    <w:tmpl w:val="678C0162"/>
    <w:lvl w:ilvl="0" w:tplc="5980E3FA">
      <w:start w:val="1"/>
      <w:numFmt w:val="decimal"/>
      <w:lvlText w:val="%1."/>
      <w:lvlJc w:val="left"/>
      <w:pPr>
        <w:ind w:left="720" w:hanging="360"/>
      </w:pPr>
    </w:lvl>
    <w:lvl w:ilvl="1" w:tplc="9F52AF4E">
      <w:start w:val="1"/>
      <w:numFmt w:val="lowerLetter"/>
      <w:lvlText w:val="%2."/>
      <w:lvlJc w:val="left"/>
      <w:pPr>
        <w:ind w:left="1440" w:hanging="360"/>
      </w:pPr>
    </w:lvl>
    <w:lvl w:ilvl="2" w:tplc="F282FB64">
      <w:start w:val="1"/>
      <w:numFmt w:val="lowerRoman"/>
      <w:lvlText w:val="%3."/>
      <w:lvlJc w:val="right"/>
      <w:pPr>
        <w:ind w:left="2160" w:hanging="180"/>
      </w:pPr>
    </w:lvl>
    <w:lvl w:ilvl="3" w:tplc="C742C3BE">
      <w:start w:val="1"/>
      <w:numFmt w:val="decimal"/>
      <w:lvlText w:val="%4."/>
      <w:lvlJc w:val="left"/>
      <w:pPr>
        <w:ind w:left="2880" w:hanging="360"/>
      </w:pPr>
    </w:lvl>
    <w:lvl w:ilvl="4" w:tplc="DB5286A4">
      <w:start w:val="1"/>
      <w:numFmt w:val="lowerLetter"/>
      <w:lvlText w:val="%5."/>
      <w:lvlJc w:val="left"/>
      <w:pPr>
        <w:ind w:left="3600" w:hanging="360"/>
      </w:pPr>
    </w:lvl>
    <w:lvl w:ilvl="5" w:tplc="DC8EF2D2">
      <w:start w:val="1"/>
      <w:numFmt w:val="lowerRoman"/>
      <w:lvlText w:val="%6."/>
      <w:lvlJc w:val="right"/>
      <w:pPr>
        <w:ind w:left="4320" w:hanging="180"/>
      </w:pPr>
    </w:lvl>
    <w:lvl w:ilvl="6" w:tplc="09A8BEBC">
      <w:start w:val="1"/>
      <w:numFmt w:val="decimal"/>
      <w:lvlText w:val="%7."/>
      <w:lvlJc w:val="left"/>
      <w:pPr>
        <w:ind w:left="5040" w:hanging="360"/>
      </w:pPr>
    </w:lvl>
    <w:lvl w:ilvl="7" w:tplc="BEAA1ECA">
      <w:start w:val="1"/>
      <w:numFmt w:val="lowerLetter"/>
      <w:lvlText w:val="%8."/>
      <w:lvlJc w:val="left"/>
      <w:pPr>
        <w:ind w:left="5760" w:hanging="360"/>
      </w:pPr>
    </w:lvl>
    <w:lvl w:ilvl="8" w:tplc="8304A146">
      <w:start w:val="1"/>
      <w:numFmt w:val="lowerRoman"/>
      <w:lvlText w:val="%9."/>
      <w:lvlJc w:val="right"/>
      <w:pPr>
        <w:ind w:left="6480" w:hanging="180"/>
      </w:pPr>
    </w:lvl>
  </w:abstractNum>
  <w:abstractNum w:abstractNumId="30">
    <w:nsid w:val="54836B1F"/>
    <w:multiLevelType w:val="multilevel"/>
    <w:tmpl w:val="98300E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54C1258F"/>
    <w:multiLevelType w:val="hybridMultilevel"/>
    <w:tmpl w:val="5C88474E"/>
    <w:lvl w:ilvl="0" w:tplc="C26C3D30">
      <w:start w:val="1"/>
      <w:numFmt w:val="decimal"/>
      <w:lvlText w:val="%1."/>
      <w:lvlJc w:val="left"/>
      <w:pPr>
        <w:ind w:left="360" w:hanging="360"/>
      </w:pPr>
    </w:lvl>
    <w:lvl w:ilvl="1" w:tplc="CAD273BC">
      <w:start w:val="1"/>
      <w:numFmt w:val="lowerLetter"/>
      <w:lvlText w:val="%2."/>
      <w:lvlJc w:val="left"/>
      <w:pPr>
        <w:ind w:left="1080" w:hanging="360"/>
      </w:pPr>
    </w:lvl>
    <w:lvl w:ilvl="2" w:tplc="7280352A">
      <w:start w:val="1"/>
      <w:numFmt w:val="lowerRoman"/>
      <w:lvlText w:val="%3."/>
      <w:lvlJc w:val="right"/>
      <w:pPr>
        <w:ind w:left="1800" w:hanging="180"/>
      </w:pPr>
    </w:lvl>
    <w:lvl w:ilvl="3" w:tplc="E26244D0">
      <w:start w:val="1"/>
      <w:numFmt w:val="decimal"/>
      <w:lvlText w:val="%4."/>
      <w:lvlJc w:val="left"/>
      <w:pPr>
        <w:ind w:left="2520" w:hanging="360"/>
      </w:pPr>
    </w:lvl>
    <w:lvl w:ilvl="4" w:tplc="71FA0730">
      <w:start w:val="1"/>
      <w:numFmt w:val="lowerLetter"/>
      <w:lvlText w:val="%5."/>
      <w:lvlJc w:val="left"/>
      <w:pPr>
        <w:ind w:left="3240" w:hanging="360"/>
      </w:pPr>
    </w:lvl>
    <w:lvl w:ilvl="5" w:tplc="40545138">
      <w:start w:val="1"/>
      <w:numFmt w:val="lowerRoman"/>
      <w:lvlText w:val="%6."/>
      <w:lvlJc w:val="right"/>
      <w:pPr>
        <w:ind w:left="3960" w:hanging="180"/>
      </w:pPr>
    </w:lvl>
    <w:lvl w:ilvl="6" w:tplc="3444724A">
      <w:start w:val="1"/>
      <w:numFmt w:val="decimal"/>
      <w:lvlText w:val="%7."/>
      <w:lvlJc w:val="left"/>
      <w:pPr>
        <w:ind w:left="4680" w:hanging="360"/>
      </w:pPr>
    </w:lvl>
    <w:lvl w:ilvl="7" w:tplc="EBDE690A">
      <w:start w:val="1"/>
      <w:numFmt w:val="lowerLetter"/>
      <w:lvlText w:val="%8."/>
      <w:lvlJc w:val="left"/>
      <w:pPr>
        <w:ind w:left="5400" w:hanging="360"/>
      </w:pPr>
    </w:lvl>
    <w:lvl w:ilvl="8" w:tplc="1E064E8A">
      <w:start w:val="1"/>
      <w:numFmt w:val="lowerRoman"/>
      <w:lvlText w:val="%9."/>
      <w:lvlJc w:val="right"/>
      <w:pPr>
        <w:ind w:left="6120" w:hanging="180"/>
      </w:pPr>
    </w:lvl>
  </w:abstractNum>
  <w:abstractNum w:abstractNumId="32">
    <w:nsid w:val="568D1DBA"/>
    <w:multiLevelType w:val="hybridMultilevel"/>
    <w:tmpl w:val="CD3E7E90"/>
    <w:lvl w:ilvl="0" w:tplc="807C88E8">
      <w:start w:val="1"/>
      <w:numFmt w:val="decimal"/>
      <w:lvlText w:val="%1."/>
      <w:lvlJc w:val="left"/>
      <w:pPr>
        <w:ind w:left="720" w:hanging="360"/>
      </w:pPr>
    </w:lvl>
    <w:lvl w:ilvl="1" w:tplc="C2B65C16">
      <w:start w:val="1"/>
      <w:numFmt w:val="lowerLetter"/>
      <w:lvlText w:val="%2."/>
      <w:lvlJc w:val="left"/>
      <w:pPr>
        <w:ind w:left="1440" w:hanging="360"/>
      </w:pPr>
    </w:lvl>
    <w:lvl w:ilvl="2" w:tplc="2B64FFEA">
      <w:start w:val="1"/>
      <w:numFmt w:val="lowerRoman"/>
      <w:lvlText w:val="%3."/>
      <w:lvlJc w:val="right"/>
      <w:pPr>
        <w:ind w:left="2160" w:hanging="180"/>
      </w:pPr>
    </w:lvl>
    <w:lvl w:ilvl="3" w:tplc="42F03FA4">
      <w:start w:val="1"/>
      <w:numFmt w:val="decimal"/>
      <w:lvlText w:val="%4."/>
      <w:lvlJc w:val="left"/>
      <w:pPr>
        <w:ind w:left="2880" w:hanging="360"/>
      </w:pPr>
    </w:lvl>
    <w:lvl w:ilvl="4" w:tplc="F946BF12">
      <w:start w:val="1"/>
      <w:numFmt w:val="lowerLetter"/>
      <w:lvlText w:val="%5."/>
      <w:lvlJc w:val="left"/>
      <w:pPr>
        <w:ind w:left="3600" w:hanging="360"/>
      </w:pPr>
    </w:lvl>
    <w:lvl w:ilvl="5" w:tplc="A72E1A36">
      <w:start w:val="1"/>
      <w:numFmt w:val="lowerRoman"/>
      <w:lvlText w:val="%6."/>
      <w:lvlJc w:val="right"/>
      <w:pPr>
        <w:ind w:left="4320" w:hanging="180"/>
      </w:pPr>
    </w:lvl>
    <w:lvl w:ilvl="6" w:tplc="E4508C6E">
      <w:start w:val="1"/>
      <w:numFmt w:val="decimal"/>
      <w:lvlText w:val="%7."/>
      <w:lvlJc w:val="left"/>
      <w:pPr>
        <w:ind w:left="5040" w:hanging="360"/>
      </w:pPr>
    </w:lvl>
    <w:lvl w:ilvl="7" w:tplc="DED40C04">
      <w:start w:val="1"/>
      <w:numFmt w:val="lowerLetter"/>
      <w:lvlText w:val="%8."/>
      <w:lvlJc w:val="left"/>
      <w:pPr>
        <w:ind w:left="5760" w:hanging="360"/>
      </w:pPr>
    </w:lvl>
    <w:lvl w:ilvl="8" w:tplc="47D4DDC6">
      <w:start w:val="1"/>
      <w:numFmt w:val="lowerRoman"/>
      <w:lvlText w:val="%9."/>
      <w:lvlJc w:val="right"/>
      <w:pPr>
        <w:ind w:left="6480" w:hanging="180"/>
      </w:pPr>
    </w:lvl>
  </w:abstractNum>
  <w:abstractNum w:abstractNumId="33">
    <w:nsid w:val="56DC76B8"/>
    <w:multiLevelType w:val="multilevel"/>
    <w:tmpl w:val="D1809A90"/>
    <w:lvl w:ilvl="0">
      <w:start w:val="1"/>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2160" w:hanging="2160"/>
      </w:pPr>
      <w:rPr>
        <w:b/>
      </w:rPr>
    </w:lvl>
    <w:lvl w:ilvl="8">
      <w:start w:val="1"/>
      <w:numFmt w:val="decimal"/>
      <w:lvlText w:val="%1.%2.%3.%4.%5.%6.%7.%8.%9."/>
      <w:lvlJc w:val="left"/>
      <w:pPr>
        <w:ind w:left="2160" w:hanging="2160"/>
      </w:pPr>
      <w:rPr>
        <w:b/>
      </w:rPr>
    </w:lvl>
  </w:abstractNum>
  <w:abstractNum w:abstractNumId="34">
    <w:nsid w:val="57FC31FC"/>
    <w:multiLevelType w:val="multilevel"/>
    <w:tmpl w:val="34A4D7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nsid w:val="5C223B09"/>
    <w:multiLevelType w:val="hybridMultilevel"/>
    <w:tmpl w:val="00000000"/>
    <w:lvl w:ilvl="0" w:tplc="797E6E6C">
      <w:start w:val="1"/>
      <w:numFmt w:val="decimal"/>
      <w:lvlText w:val="%1."/>
      <w:lvlJc w:val="left"/>
      <w:pPr>
        <w:tabs>
          <w:tab w:val="num" w:pos="720"/>
        </w:tabs>
        <w:ind w:left="720" w:hanging="360"/>
      </w:pPr>
    </w:lvl>
    <w:lvl w:ilvl="1" w:tplc="C7A20CEE">
      <w:start w:val="1"/>
      <w:numFmt w:val="lowerLetter"/>
      <w:lvlText w:val="%2."/>
      <w:lvlJc w:val="left"/>
      <w:pPr>
        <w:tabs>
          <w:tab w:val="num" w:pos="1440"/>
        </w:tabs>
        <w:ind w:left="1440" w:hanging="360"/>
      </w:pPr>
    </w:lvl>
    <w:lvl w:ilvl="2" w:tplc="5E3E09C8">
      <w:start w:val="1"/>
      <w:numFmt w:val="lowerRoman"/>
      <w:lvlText w:val="%3."/>
      <w:lvlJc w:val="left"/>
      <w:pPr>
        <w:tabs>
          <w:tab w:val="num" w:pos="2160"/>
        </w:tabs>
        <w:ind w:left="2160" w:hanging="360"/>
      </w:pPr>
    </w:lvl>
    <w:lvl w:ilvl="3" w:tplc="99749B1E">
      <w:start w:val="1"/>
      <w:numFmt w:val="decimal"/>
      <w:lvlText w:val="%4."/>
      <w:lvlJc w:val="left"/>
      <w:pPr>
        <w:tabs>
          <w:tab w:val="num" w:pos="2880"/>
        </w:tabs>
        <w:ind w:left="2880" w:hanging="360"/>
      </w:pPr>
    </w:lvl>
    <w:lvl w:ilvl="4" w:tplc="445841C0">
      <w:start w:val="1"/>
      <w:numFmt w:val="lowerLetter"/>
      <w:lvlText w:val="%5."/>
      <w:lvlJc w:val="left"/>
      <w:pPr>
        <w:tabs>
          <w:tab w:val="num" w:pos="3600"/>
        </w:tabs>
        <w:ind w:left="3600" w:hanging="360"/>
      </w:pPr>
    </w:lvl>
    <w:lvl w:ilvl="5" w:tplc="D60C2C52">
      <w:start w:val="1"/>
      <w:numFmt w:val="lowerRoman"/>
      <w:lvlText w:val="%6."/>
      <w:lvlJc w:val="left"/>
      <w:pPr>
        <w:tabs>
          <w:tab w:val="num" w:pos="4320"/>
        </w:tabs>
        <w:ind w:left="4320" w:hanging="360"/>
      </w:pPr>
    </w:lvl>
    <w:lvl w:ilvl="6" w:tplc="A92A2026">
      <w:start w:val="1"/>
      <w:numFmt w:val="decimal"/>
      <w:lvlText w:val="%7."/>
      <w:lvlJc w:val="left"/>
      <w:pPr>
        <w:tabs>
          <w:tab w:val="num" w:pos="5040"/>
        </w:tabs>
        <w:ind w:left="5040" w:hanging="360"/>
      </w:pPr>
    </w:lvl>
    <w:lvl w:ilvl="7" w:tplc="CE7AB178">
      <w:start w:val="1"/>
      <w:numFmt w:val="lowerLetter"/>
      <w:lvlText w:val="%8."/>
      <w:lvlJc w:val="left"/>
      <w:pPr>
        <w:tabs>
          <w:tab w:val="num" w:pos="5760"/>
        </w:tabs>
        <w:ind w:left="5760" w:hanging="360"/>
      </w:pPr>
    </w:lvl>
    <w:lvl w:ilvl="8" w:tplc="D362EAF2">
      <w:start w:val="1"/>
      <w:numFmt w:val="lowerRoman"/>
      <w:lvlText w:val="%9."/>
      <w:lvlJc w:val="left"/>
      <w:pPr>
        <w:tabs>
          <w:tab w:val="num" w:pos="6480"/>
        </w:tabs>
        <w:ind w:left="6480" w:hanging="360"/>
      </w:pPr>
    </w:lvl>
  </w:abstractNum>
  <w:abstractNum w:abstractNumId="36">
    <w:nsid w:val="60864D3A"/>
    <w:multiLevelType w:val="hybridMultilevel"/>
    <w:tmpl w:val="9AC04100"/>
    <w:lvl w:ilvl="0" w:tplc="2BBE9C18">
      <w:start w:val="1"/>
      <w:numFmt w:val="decimal"/>
      <w:lvlText w:val="%1."/>
      <w:lvlJc w:val="left"/>
      <w:pPr>
        <w:ind w:left="720" w:hanging="360"/>
      </w:pPr>
    </w:lvl>
    <w:lvl w:ilvl="1" w:tplc="E79863A6">
      <w:start w:val="1"/>
      <w:numFmt w:val="lowerLetter"/>
      <w:lvlText w:val="%2."/>
      <w:lvlJc w:val="left"/>
      <w:pPr>
        <w:ind w:left="1440" w:hanging="360"/>
      </w:pPr>
    </w:lvl>
    <w:lvl w:ilvl="2" w:tplc="4B36EF5E">
      <w:start w:val="1"/>
      <w:numFmt w:val="lowerRoman"/>
      <w:lvlText w:val="%3."/>
      <w:lvlJc w:val="right"/>
      <w:pPr>
        <w:ind w:left="2160" w:hanging="180"/>
      </w:pPr>
    </w:lvl>
    <w:lvl w:ilvl="3" w:tplc="95C06422">
      <w:start w:val="1"/>
      <w:numFmt w:val="decimal"/>
      <w:lvlText w:val="%4."/>
      <w:lvlJc w:val="left"/>
      <w:pPr>
        <w:ind w:left="2880" w:hanging="360"/>
      </w:pPr>
    </w:lvl>
    <w:lvl w:ilvl="4" w:tplc="0AFCEAAA">
      <w:start w:val="1"/>
      <w:numFmt w:val="lowerLetter"/>
      <w:lvlText w:val="%5."/>
      <w:lvlJc w:val="left"/>
      <w:pPr>
        <w:ind w:left="3600" w:hanging="360"/>
      </w:pPr>
    </w:lvl>
    <w:lvl w:ilvl="5" w:tplc="1CB84112">
      <w:start w:val="1"/>
      <w:numFmt w:val="lowerRoman"/>
      <w:lvlText w:val="%6."/>
      <w:lvlJc w:val="right"/>
      <w:pPr>
        <w:ind w:left="4320" w:hanging="180"/>
      </w:pPr>
    </w:lvl>
    <w:lvl w:ilvl="6" w:tplc="C7C42F16">
      <w:start w:val="1"/>
      <w:numFmt w:val="decimal"/>
      <w:lvlText w:val="%7."/>
      <w:lvlJc w:val="left"/>
      <w:pPr>
        <w:ind w:left="5040" w:hanging="360"/>
      </w:pPr>
    </w:lvl>
    <w:lvl w:ilvl="7" w:tplc="C648537C">
      <w:start w:val="1"/>
      <w:numFmt w:val="lowerLetter"/>
      <w:lvlText w:val="%8."/>
      <w:lvlJc w:val="left"/>
      <w:pPr>
        <w:ind w:left="5760" w:hanging="360"/>
      </w:pPr>
    </w:lvl>
    <w:lvl w:ilvl="8" w:tplc="32E86C16">
      <w:start w:val="1"/>
      <w:numFmt w:val="lowerRoman"/>
      <w:lvlText w:val="%9."/>
      <w:lvlJc w:val="right"/>
      <w:pPr>
        <w:ind w:left="6480" w:hanging="180"/>
      </w:pPr>
    </w:lvl>
  </w:abstractNum>
  <w:abstractNum w:abstractNumId="37">
    <w:nsid w:val="629535B4"/>
    <w:multiLevelType w:val="hybridMultilevel"/>
    <w:tmpl w:val="00000000"/>
    <w:lvl w:ilvl="0" w:tplc="E0D85186">
      <w:start w:val="1"/>
      <w:numFmt w:val="bullet"/>
      <w:lvlText w:val="·"/>
      <w:lvlJc w:val="left"/>
      <w:pPr>
        <w:tabs>
          <w:tab w:val="num" w:pos="720"/>
        </w:tabs>
        <w:ind w:left="720" w:hanging="360"/>
      </w:pPr>
      <w:rPr>
        <w:rFonts w:ascii="Symbol" w:hAnsi="Symbol"/>
      </w:rPr>
    </w:lvl>
    <w:lvl w:ilvl="1" w:tplc="E382AD98">
      <w:start w:val="1"/>
      <w:numFmt w:val="bullet"/>
      <w:lvlText w:val="·"/>
      <w:lvlJc w:val="left"/>
      <w:pPr>
        <w:tabs>
          <w:tab w:val="num" w:pos="1440"/>
        </w:tabs>
        <w:ind w:left="1440" w:hanging="360"/>
      </w:pPr>
      <w:rPr>
        <w:rFonts w:ascii="Symbol" w:hAnsi="Symbol"/>
      </w:rPr>
    </w:lvl>
    <w:lvl w:ilvl="2" w:tplc="0D7EF4DC">
      <w:start w:val="1"/>
      <w:numFmt w:val="bullet"/>
      <w:lvlText w:val="·"/>
      <w:lvlJc w:val="left"/>
      <w:pPr>
        <w:tabs>
          <w:tab w:val="num" w:pos="2160"/>
        </w:tabs>
        <w:ind w:left="2160" w:hanging="360"/>
      </w:pPr>
      <w:rPr>
        <w:rFonts w:ascii="Symbol" w:hAnsi="Symbol"/>
      </w:rPr>
    </w:lvl>
    <w:lvl w:ilvl="3" w:tplc="5DFACE88">
      <w:start w:val="1"/>
      <w:numFmt w:val="bullet"/>
      <w:lvlText w:val="·"/>
      <w:lvlJc w:val="left"/>
      <w:pPr>
        <w:tabs>
          <w:tab w:val="num" w:pos="2880"/>
        </w:tabs>
        <w:ind w:left="2880" w:hanging="360"/>
      </w:pPr>
      <w:rPr>
        <w:rFonts w:ascii="Symbol" w:hAnsi="Symbol"/>
      </w:rPr>
    </w:lvl>
    <w:lvl w:ilvl="4" w:tplc="B1C2E916">
      <w:start w:val="1"/>
      <w:numFmt w:val="bullet"/>
      <w:lvlText w:val="·"/>
      <w:lvlJc w:val="left"/>
      <w:pPr>
        <w:tabs>
          <w:tab w:val="num" w:pos="3600"/>
        </w:tabs>
        <w:ind w:left="3600" w:hanging="360"/>
      </w:pPr>
      <w:rPr>
        <w:rFonts w:ascii="Symbol" w:hAnsi="Symbol"/>
      </w:rPr>
    </w:lvl>
    <w:lvl w:ilvl="5" w:tplc="8BE8D3FC">
      <w:start w:val="1"/>
      <w:numFmt w:val="bullet"/>
      <w:lvlText w:val="·"/>
      <w:lvlJc w:val="left"/>
      <w:pPr>
        <w:tabs>
          <w:tab w:val="num" w:pos="4320"/>
        </w:tabs>
        <w:ind w:left="4320" w:hanging="360"/>
      </w:pPr>
      <w:rPr>
        <w:rFonts w:ascii="Symbol" w:hAnsi="Symbol"/>
      </w:rPr>
    </w:lvl>
    <w:lvl w:ilvl="6" w:tplc="EA0A0BAC">
      <w:start w:val="1"/>
      <w:numFmt w:val="bullet"/>
      <w:lvlText w:val="·"/>
      <w:lvlJc w:val="left"/>
      <w:pPr>
        <w:tabs>
          <w:tab w:val="num" w:pos="5040"/>
        </w:tabs>
        <w:ind w:left="5040" w:hanging="360"/>
      </w:pPr>
      <w:rPr>
        <w:rFonts w:ascii="Symbol" w:hAnsi="Symbol"/>
      </w:rPr>
    </w:lvl>
    <w:lvl w:ilvl="7" w:tplc="3CC47890">
      <w:start w:val="1"/>
      <w:numFmt w:val="bullet"/>
      <w:lvlText w:val="·"/>
      <w:lvlJc w:val="left"/>
      <w:pPr>
        <w:tabs>
          <w:tab w:val="num" w:pos="5760"/>
        </w:tabs>
        <w:ind w:left="5760" w:hanging="360"/>
      </w:pPr>
      <w:rPr>
        <w:rFonts w:ascii="Symbol" w:hAnsi="Symbol"/>
      </w:rPr>
    </w:lvl>
    <w:lvl w:ilvl="8" w:tplc="A470EFF4">
      <w:start w:val="1"/>
      <w:numFmt w:val="bullet"/>
      <w:lvlText w:val="·"/>
      <w:lvlJc w:val="left"/>
      <w:pPr>
        <w:tabs>
          <w:tab w:val="num" w:pos="6480"/>
        </w:tabs>
        <w:ind w:left="6480" w:hanging="360"/>
      </w:pPr>
      <w:rPr>
        <w:rFonts w:ascii="Symbol" w:hAnsi="Symbol"/>
      </w:rPr>
    </w:lvl>
  </w:abstractNum>
  <w:abstractNum w:abstractNumId="38">
    <w:nsid w:val="66D659E2"/>
    <w:multiLevelType w:val="hybridMultilevel"/>
    <w:tmpl w:val="00000000"/>
    <w:lvl w:ilvl="0" w:tplc="4BA68E02">
      <w:start w:val="1"/>
      <w:numFmt w:val="decimal"/>
      <w:lvlText w:val="%1."/>
      <w:lvlJc w:val="left"/>
      <w:pPr>
        <w:tabs>
          <w:tab w:val="num" w:pos="720"/>
        </w:tabs>
        <w:ind w:left="720" w:hanging="360"/>
      </w:pPr>
    </w:lvl>
    <w:lvl w:ilvl="1" w:tplc="4AAE672C">
      <w:start w:val="1"/>
      <w:numFmt w:val="lowerLetter"/>
      <w:lvlText w:val="%2."/>
      <w:lvlJc w:val="left"/>
      <w:pPr>
        <w:tabs>
          <w:tab w:val="num" w:pos="1440"/>
        </w:tabs>
        <w:ind w:left="1440" w:hanging="360"/>
      </w:pPr>
    </w:lvl>
    <w:lvl w:ilvl="2" w:tplc="813440E8">
      <w:start w:val="1"/>
      <w:numFmt w:val="lowerRoman"/>
      <w:lvlText w:val="%3."/>
      <w:lvlJc w:val="left"/>
      <w:pPr>
        <w:tabs>
          <w:tab w:val="num" w:pos="2160"/>
        </w:tabs>
        <w:ind w:left="2160" w:hanging="360"/>
      </w:pPr>
    </w:lvl>
    <w:lvl w:ilvl="3" w:tplc="71FEAC60">
      <w:start w:val="1"/>
      <w:numFmt w:val="decimal"/>
      <w:lvlText w:val="%4."/>
      <w:lvlJc w:val="left"/>
      <w:pPr>
        <w:tabs>
          <w:tab w:val="num" w:pos="2880"/>
        </w:tabs>
        <w:ind w:left="2880" w:hanging="360"/>
      </w:pPr>
    </w:lvl>
    <w:lvl w:ilvl="4" w:tplc="4CACF45A">
      <w:start w:val="1"/>
      <w:numFmt w:val="lowerLetter"/>
      <w:lvlText w:val="%5."/>
      <w:lvlJc w:val="left"/>
      <w:pPr>
        <w:tabs>
          <w:tab w:val="num" w:pos="3600"/>
        </w:tabs>
        <w:ind w:left="3600" w:hanging="360"/>
      </w:pPr>
    </w:lvl>
    <w:lvl w:ilvl="5" w:tplc="C454858C">
      <w:start w:val="1"/>
      <w:numFmt w:val="lowerRoman"/>
      <w:lvlText w:val="%6."/>
      <w:lvlJc w:val="left"/>
      <w:pPr>
        <w:tabs>
          <w:tab w:val="num" w:pos="4320"/>
        </w:tabs>
        <w:ind w:left="4320" w:hanging="360"/>
      </w:pPr>
    </w:lvl>
    <w:lvl w:ilvl="6" w:tplc="EEC6ACC6">
      <w:start w:val="1"/>
      <w:numFmt w:val="decimal"/>
      <w:lvlText w:val="%7."/>
      <w:lvlJc w:val="left"/>
      <w:pPr>
        <w:tabs>
          <w:tab w:val="num" w:pos="5040"/>
        </w:tabs>
        <w:ind w:left="5040" w:hanging="360"/>
      </w:pPr>
    </w:lvl>
    <w:lvl w:ilvl="7" w:tplc="CADE19A2">
      <w:start w:val="1"/>
      <w:numFmt w:val="lowerLetter"/>
      <w:lvlText w:val="%8."/>
      <w:lvlJc w:val="left"/>
      <w:pPr>
        <w:tabs>
          <w:tab w:val="num" w:pos="5760"/>
        </w:tabs>
        <w:ind w:left="5760" w:hanging="360"/>
      </w:pPr>
    </w:lvl>
    <w:lvl w:ilvl="8" w:tplc="B0D42D3A">
      <w:start w:val="1"/>
      <w:numFmt w:val="lowerRoman"/>
      <w:lvlText w:val="%9."/>
      <w:lvlJc w:val="left"/>
      <w:pPr>
        <w:tabs>
          <w:tab w:val="num" w:pos="6480"/>
        </w:tabs>
        <w:ind w:left="6480" w:hanging="360"/>
      </w:pPr>
    </w:lvl>
  </w:abstractNum>
  <w:abstractNum w:abstractNumId="39">
    <w:nsid w:val="6D6760E7"/>
    <w:multiLevelType w:val="hybridMultilevel"/>
    <w:tmpl w:val="710437A6"/>
    <w:lvl w:ilvl="0" w:tplc="1062CBEC">
      <w:start w:val="1"/>
      <w:numFmt w:val="decimal"/>
      <w:lvlText w:val="%1."/>
      <w:lvlJc w:val="left"/>
      <w:pPr>
        <w:ind w:left="360" w:hanging="360"/>
      </w:pPr>
    </w:lvl>
    <w:lvl w:ilvl="1" w:tplc="95C2A33E">
      <w:start w:val="1"/>
      <w:numFmt w:val="upperLetter"/>
      <w:lvlText w:val="%2."/>
      <w:lvlJc w:val="left"/>
      <w:pPr>
        <w:ind w:left="1080" w:hanging="360"/>
      </w:pPr>
    </w:lvl>
    <w:lvl w:ilvl="2" w:tplc="FFB695B8">
      <w:start w:val="1"/>
      <w:numFmt w:val="lowerRoman"/>
      <w:lvlText w:val="%3."/>
      <w:lvlJc w:val="right"/>
      <w:pPr>
        <w:ind w:left="1800" w:hanging="180"/>
      </w:pPr>
    </w:lvl>
    <w:lvl w:ilvl="3" w:tplc="58484D52">
      <w:start w:val="1"/>
      <w:numFmt w:val="decimal"/>
      <w:lvlText w:val="%4."/>
      <w:lvlJc w:val="left"/>
      <w:pPr>
        <w:ind w:left="2520" w:hanging="360"/>
      </w:pPr>
    </w:lvl>
    <w:lvl w:ilvl="4" w:tplc="9CC0E4C4">
      <w:start w:val="1"/>
      <w:numFmt w:val="lowerLetter"/>
      <w:lvlText w:val="%5."/>
      <w:lvlJc w:val="left"/>
      <w:pPr>
        <w:ind w:left="3240" w:hanging="360"/>
      </w:pPr>
    </w:lvl>
    <w:lvl w:ilvl="5" w:tplc="E9B8E20E">
      <w:start w:val="1"/>
      <w:numFmt w:val="lowerRoman"/>
      <w:lvlText w:val="%6."/>
      <w:lvlJc w:val="right"/>
      <w:pPr>
        <w:ind w:left="3960" w:hanging="180"/>
      </w:pPr>
    </w:lvl>
    <w:lvl w:ilvl="6" w:tplc="CE26389E">
      <w:start w:val="1"/>
      <w:numFmt w:val="decimal"/>
      <w:lvlText w:val="%7."/>
      <w:lvlJc w:val="left"/>
      <w:pPr>
        <w:ind w:left="4680" w:hanging="360"/>
      </w:pPr>
    </w:lvl>
    <w:lvl w:ilvl="7" w:tplc="53AEB252">
      <w:start w:val="1"/>
      <w:numFmt w:val="lowerLetter"/>
      <w:lvlText w:val="%8."/>
      <w:lvlJc w:val="left"/>
      <w:pPr>
        <w:ind w:left="5400" w:hanging="360"/>
      </w:pPr>
    </w:lvl>
    <w:lvl w:ilvl="8" w:tplc="671057A4">
      <w:start w:val="1"/>
      <w:numFmt w:val="lowerRoman"/>
      <w:lvlText w:val="%9."/>
      <w:lvlJc w:val="right"/>
      <w:pPr>
        <w:ind w:left="6120" w:hanging="180"/>
      </w:pPr>
    </w:lvl>
  </w:abstractNum>
  <w:abstractNum w:abstractNumId="40">
    <w:nsid w:val="6D75711C"/>
    <w:multiLevelType w:val="hybridMultilevel"/>
    <w:tmpl w:val="00000000"/>
    <w:lvl w:ilvl="0" w:tplc="66704878">
      <w:start w:val="1"/>
      <w:numFmt w:val="decimal"/>
      <w:lvlText w:val="%1."/>
      <w:lvlJc w:val="left"/>
      <w:pPr>
        <w:tabs>
          <w:tab w:val="num" w:pos="720"/>
        </w:tabs>
        <w:ind w:left="720" w:hanging="360"/>
      </w:pPr>
    </w:lvl>
    <w:lvl w:ilvl="1" w:tplc="87E6E466">
      <w:start w:val="1"/>
      <w:numFmt w:val="lowerLetter"/>
      <w:lvlText w:val="%2."/>
      <w:lvlJc w:val="left"/>
      <w:pPr>
        <w:tabs>
          <w:tab w:val="num" w:pos="1440"/>
        </w:tabs>
        <w:ind w:left="1440" w:hanging="360"/>
      </w:pPr>
    </w:lvl>
    <w:lvl w:ilvl="2" w:tplc="A6F6D4E8">
      <w:start w:val="1"/>
      <w:numFmt w:val="lowerRoman"/>
      <w:lvlText w:val="%3."/>
      <w:lvlJc w:val="left"/>
      <w:pPr>
        <w:tabs>
          <w:tab w:val="num" w:pos="2160"/>
        </w:tabs>
        <w:ind w:left="2160" w:hanging="360"/>
      </w:pPr>
    </w:lvl>
    <w:lvl w:ilvl="3" w:tplc="4C36277E">
      <w:start w:val="1"/>
      <w:numFmt w:val="decimal"/>
      <w:lvlText w:val="%4."/>
      <w:lvlJc w:val="left"/>
      <w:pPr>
        <w:tabs>
          <w:tab w:val="num" w:pos="2880"/>
        </w:tabs>
        <w:ind w:left="2880" w:hanging="360"/>
      </w:pPr>
    </w:lvl>
    <w:lvl w:ilvl="4" w:tplc="7B18C31A">
      <w:start w:val="1"/>
      <w:numFmt w:val="lowerLetter"/>
      <w:lvlText w:val="%5."/>
      <w:lvlJc w:val="left"/>
      <w:pPr>
        <w:tabs>
          <w:tab w:val="num" w:pos="3600"/>
        </w:tabs>
        <w:ind w:left="3600" w:hanging="360"/>
      </w:pPr>
    </w:lvl>
    <w:lvl w:ilvl="5" w:tplc="5F408D08">
      <w:start w:val="1"/>
      <w:numFmt w:val="lowerRoman"/>
      <w:lvlText w:val="%6."/>
      <w:lvlJc w:val="left"/>
      <w:pPr>
        <w:tabs>
          <w:tab w:val="num" w:pos="4320"/>
        </w:tabs>
        <w:ind w:left="4320" w:hanging="360"/>
      </w:pPr>
    </w:lvl>
    <w:lvl w:ilvl="6" w:tplc="F83A6816">
      <w:start w:val="1"/>
      <w:numFmt w:val="decimal"/>
      <w:lvlText w:val="%7."/>
      <w:lvlJc w:val="left"/>
      <w:pPr>
        <w:tabs>
          <w:tab w:val="num" w:pos="5040"/>
        </w:tabs>
        <w:ind w:left="5040" w:hanging="360"/>
      </w:pPr>
    </w:lvl>
    <w:lvl w:ilvl="7" w:tplc="AD506B4A">
      <w:start w:val="1"/>
      <w:numFmt w:val="lowerLetter"/>
      <w:lvlText w:val="%8."/>
      <w:lvlJc w:val="left"/>
      <w:pPr>
        <w:tabs>
          <w:tab w:val="num" w:pos="5760"/>
        </w:tabs>
        <w:ind w:left="5760" w:hanging="360"/>
      </w:pPr>
    </w:lvl>
    <w:lvl w:ilvl="8" w:tplc="7F045E08">
      <w:start w:val="1"/>
      <w:numFmt w:val="lowerRoman"/>
      <w:lvlText w:val="%9."/>
      <w:lvlJc w:val="left"/>
      <w:pPr>
        <w:tabs>
          <w:tab w:val="num" w:pos="6480"/>
        </w:tabs>
        <w:ind w:left="6480" w:hanging="360"/>
      </w:pPr>
    </w:lvl>
  </w:abstractNum>
  <w:abstractNum w:abstractNumId="41">
    <w:nsid w:val="6EEE7ABB"/>
    <w:multiLevelType w:val="hybridMultilevel"/>
    <w:tmpl w:val="4536A08A"/>
    <w:lvl w:ilvl="0" w:tplc="C7DCC47C">
      <w:start w:val="1"/>
      <w:numFmt w:val="decimal"/>
      <w:lvlText w:val="%1."/>
      <w:lvlJc w:val="left"/>
      <w:pPr>
        <w:ind w:left="720" w:hanging="360"/>
      </w:pPr>
    </w:lvl>
    <w:lvl w:ilvl="1" w:tplc="43C446DE">
      <w:start w:val="1"/>
      <w:numFmt w:val="upperLetter"/>
      <w:lvlText w:val="%2."/>
      <w:lvlJc w:val="left"/>
      <w:pPr>
        <w:ind w:left="1440" w:hanging="360"/>
      </w:pPr>
    </w:lvl>
    <w:lvl w:ilvl="2" w:tplc="FE8274CE">
      <w:start w:val="1"/>
      <w:numFmt w:val="lowerRoman"/>
      <w:lvlText w:val="%3."/>
      <w:lvlJc w:val="right"/>
      <w:pPr>
        <w:ind w:left="2160" w:hanging="180"/>
      </w:pPr>
    </w:lvl>
    <w:lvl w:ilvl="3" w:tplc="73DE9458">
      <w:start w:val="1"/>
      <w:numFmt w:val="decimal"/>
      <w:lvlText w:val="%4."/>
      <w:lvlJc w:val="left"/>
      <w:pPr>
        <w:ind w:left="2880" w:hanging="360"/>
      </w:pPr>
    </w:lvl>
    <w:lvl w:ilvl="4" w:tplc="7C52BEE8">
      <w:start w:val="1"/>
      <w:numFmt w:val="lowerLetter"/>
      <w:lvlText w:val="%5."/>
      <w:lvlJc w:val="left"/>
      <w:pPr>
        <w:ind w:left="3600" w:hanging="360"/>
      </w:pPr>
    </w:lvl>
    <w:lvl w:ilvl="5" w:tplc="6E94BA7C">
      <w:start w:val="1"/>
      <w:numFmt w:val="lowerRoman"/>
      <w:lvlText w:val="%6."/>
      <w:lvlJc w:val="right"/>
      <w:pPr>
        <w:ind w:left="4320" w:hanging="180"/>
      </w:pPr>
    </w:lvl>
    <w:lvl w:ilvl="6" w:tplc="BEFC7E72">
      <w:start w:val="1"/>
      <w:numFmt w:val="decimal"/>
      <w:lvlText w:val="%7."/>
      <w:lvlJc w:val="left"/>
      <w:pPr>
        <w:ind w:left="5040" w:hanging="360"/>
      </w:pPr>
    </w:lvl>
    <w:lvl w:ilvl="7" w:tplc="5458169A">
      <w:start w:val="1"/>
      <w:numFmt w:val="lowerLetter"/>
      <w:lvlText w:val="%8."/>
      <w:lvlJc w:val="left"/>
      <w:pPr>
        <w:ind w:left="5760" w:hanging="360"/>
      </w:pPr>
    </w:lvl>
    <w:lvl w:ilvl="8" w:tplc="90B4C6D6">
      <w:start w:val="1"/>
      <w:numFmt w:val="lowerRoman"/>
      <w:lvlText w:val="%9."/>
      <w:lvlJc w:val="right"/>
      <w:pPr>
        <w:ind w:left="6480" w:hanging="180"/>
      </w:pPr>
    </w:lvl>
  </w:abstractNum>
  <w:abstractNum w:abstractNumId="42">
    <w:nsid w:val="720217B0"/>
    <w:multiLevelType w:val="hybridMultilevel"/>
    <w:tmpl w:val="569AD340"/>
    <w:lvl w:ilvl="0" w:tplc="E166C112">
      <w:start w:val="1"/>
      <w:numFmt w:val="decimal"/>
      <w:lvlText w:val="%1."/>
      <w:lvlJc w:val="left"/>
      <w:pPr>
        <w:ind w:left="360" w:hanging="360"/>
      </w:pPr>
    </w:lvl>
    <w:lvl w:ilvl="1" w:tplc="6E5ADA9A">
      <w:start w:val="1"/>
      <w:numFmt w:val="upperLetter"/>
      <w:lvlText w:val="%2."/>
      <w:lvlJc w:val="left"/>
      <w:pPr>
        <w:ind w:left="1080" w:hanging="360"/>
      </w:pPr>
    </w:lvl>
    <w:lvl w:ilvl="2" w:tplc="DA30F1C0">
      <w:start w:val="1"/>
      <w:numFmt w:val="lowerRoman"/>
      <w:lvlText w:val="%3."/>
      <w:lvlJc w:val="right"/>
      <w:pPr>
        <w:ind w:left="1800" w:hanging="180"/>
      </w:pPr>
    </w:lvl>
    <w:lvl w:ilvl="3" w:tplc="F31C2316">
      <w:start w:val="1"/>
      <w:numFmt w:val="decimal"/>
      <w:lvlText w:val="%4."/>
      <w:lvlJc w:val="left"/>
      <w:pPr>
        <w:ind w:left="2520" w:hanging="360"/>
      </w:pPr>
    </w:lvl>
    <w:lvl w:ilvl="4" w:tplc="724AEA86">
      <w:start w:val="1"/>
      <w:numFmt w:val="lowerLetter"/>
      <w:lvlText w:val="%5."/>
      <w:lvlJc w:val="left"/>
      <w:pPr>
        <w:ind w:left="3240" w:hanging="360"/>
      </w:pPr>
    </w:lvl>
    <w:lvl w:ilvl="5" w:tplc="BB60F036">
      <w:start w:val="1"/>
      <w:numFmt w:val="lowerRoman"/>
      <w:lvlText w:val="%6."/>
      <w:lvlJc w:val="right"/>
      <w:pPr>
        <w:ind w:left="3960" w:hanging="180"/>
      </w:pPr>
    </w:lvl>
    <w:lvl w:ilvl="6" w:tplc="0A00FCBC">
      <w:start w:val="1"/>
      <w:numFmt w:val="decimal"/>
      <w:lvlText w:val="%7."/>
      <w:lvlJc w:val="left"/>
      <w:pPr>
        <w:ind w:left="4680" w:hanging="360"/>
      </w:pPr>
    </w:lvl>
    <w:lvl w:ilvl="7" w:tplc="70303DFC">
      <w:start w:val="1"/>
      <w:numFmt w:val="lowerLetter"/>
      <w:lvlText w:val="%8."/>
      <w:lvlJc w:val="left"/>
      <w:pPr>
        <w:ind w:left="5400" w:hanging="360"/>
      </w:pPr>
    </w:lvl>
    <w:lvl w:ilvl="8" w:tplc="425C3518">
      <w:start w:val="1"/>
      <w:numFmt w:val="lowerRoman"/>
      <w:lvlText w:val="%9."/>
      <w:lvlJc w:val="right"/>
      <w:pPr>
        <w:ind w:left="6120" w:hanging="180"/>
      </w:pPr>
    </w:lvl>
  </w:abstractNum>
  <w:abstractNum w:abstractNumId="43">
    <w:nsid w:val="7402339A"/>
    <w:multiLevelType w:val="hybridMultilevel"/>
    <w:tmpl w:val="D8C235D6"/>
    <w:lvl w:ilvl="0" w:tplc="3E0EED8C">
      <w:start w:val="1"/>
      <w:numFmt w:val="decimal"/>
      <w:lvlText w:val="%1."/>
      <w:lvlJc w:val="left"/>
      <w:pPr>
        <w:ind w:left="720" w:hanging="360"/>
      </w:pPr>
    </w:lvl>
    <w:lvl w:ilvl="1" w:tplc="A9A835F6">
      <w:start w:val="1"/>
      <w:numFmt w:val="lowerLetter"/>
      <w:lvlText w:val="%2."/>
      <w:lvlJc w:val="left"/>
      <w:pPr>
        <w:ind w:left="1440" w:hanging="360"/>
      </w:pPr>
    </w:lvl>
    <w:lvl w:ilvl="2" w:tplc="AEAC6F4E">
      <w:start w:val="1"/>
      <w:numFmt w:val="lowerRoman"/>
      <w:lvlText w:val="%3."/>
      <w:lvlJc w:val="right"/>
      <w:pPr>
        <w:ind w:left="2160" w:hanging="180"/>
      </w:pPr>
    </w:lvl>
    <w:lvl w:ilvl="3" w:tplc="7546744A">
      <w:start w:val="1"/>
      <w:numFmt w:val="decimal"/>
      <w:lvlText w:val="%4."/>
      <w:lvlJc w:val="left"/>
      <w:pPr>
        <w:ind w:left="2880" w:hanging="360"/>
      </w:pPr>
    </w:lvl>
    <w:lvl w:ilvl="4" w:tplc="DCCC07D0">
      <w:start w:val="1"/>
      <w:numFmt w:val="lowerLetter"/>
      <w:lvlText w:val="%5."/>
      <w:lvlJc w:val="left"/>
      <w:pPr>
        <w:ind w:left="3600" w:hanging="360"/>
      </w:pPr>
    </w:lvl>
    <w:lvl w:ilvl="5" w:tplc="0930DA3A">
      <w:start w:val="1"/>
      <w:numFmt w:val="lowerRoman"/>
      <w:lvlText w:val="%6."/>
      <w:lvlJc w:val="right"/>
      <w:pPr>
        <w:ind w:left="4320" w:hanging="180"/>
      </w:pPr>
    </w:lvl>
    <w:lvl w:ilvl="6" w:tplc="640EEABC">
      <w:start w:val="1"/>
      <w:numFmt w:val="decimal"/>
      <w:lvlText w:val="%7."/>
      <w:lvlJc w:val="left"/>
      <w:pPr>
        <w:ind w:left="5040" w:hanging="360"/>
      </w:pPr>
    </w:lvl>
    <w:lvl w:ilvl="7" w:tplc="B7E68DDE">
      <w:start w:val="1"/>
      <w:numFmt w:val="lowerLetter"/>
      <w:lvlText w:val="%8."/>
      <w:lvlJc w:val="left"/>
      <w:pPr>
        <w:ind w:left="5760" w:hanging="360"/>
      </w:pPr>
    </w:lvl>
    <w:lvl w:ilvl="8" w:tplc="EF0E6FA0">
      <w:start w:val="1"/>
      <w:numFmt w:val="lowerRoman"/>
      <w:lvlText w:val="%9."/>
      <w:lvlJc w:val="right"/>
      <w:pPr>
        <w:ind w:left="6480" w:hanging="180"/>
      </w:pPr>
    </w:lvl>
  </w:abstractNum>
  <w:abstractNum w:abstractNumId="44">
    <w:nsid w:val="77C174DC"/>
    <w:multiLevelType w:val="hybridMultilevel"/>
    <w:tmpl w:val="4E543D0A"/>
    <w:lvl w:ilvl="0" w:tplc="3BA23E0E">
      <w:start w:val="1"/>
      <w:numFmt w:val="decimal"/>
      <w:lvlText w:val="%1."/>
      <w:lvlJc w:val="left"/>
      <w:pPr>
        <w:ind w:left="360" w:hanging="360"/>
      </w:pPr>
    </w:lvl>
    <w:lvl w:ilvl="1" w:tplc="F554263A">
      <w:start w:val="1"/>
      <w:numFmt w:val="upperLetter"/>
      <w:lvlText w:val="%2."/>
      <w:lvlJc w:val="left"/>
      <w:pPr>
        <w:ind w:left="1080" w:hanging="360"/>
      </w:pPr>
    </w:lvl>
    <w:lvl w:ilvl="2" w:tplc="C854E356">
      <w:start w:val="1"/>
      <w:numFmt w:val="lowerRoman"/>
      <w:lvlText w:val="%3."/>
      <w:lvlJc w:val="right"/>
      <w:pPr>
        <w:ind w:left="1800" w:hanging="180"/>
      </w:pPr>
    </w:lvl>
    <w:lvl w:ilvl="3" w:tplc="DBA4DE08">
      <w:start w:val="1"/>
      <w:numFmt w:val="decimal"/>
      <w:lvlText w:val="%4."/>
      <w:lvlJc w:val="left"/>
      <w:pPr>
        <w:ind w:left="2520" w:hanging="360"/>
      </w:pPr>
    </w:lvl>
    <w:lvl w:ilvl="4" w:tplc="6CA2F1F0">
      <w:start w:val="1"/>
      <w:numFmt w:val="lowerLetter"/>
      <w:lvlText w:val="%5."/>
      <w:lvlJc w:val="left"/>
      <w:pPr>
        <w:ind w:left="3240" w:hanging="360"/>
      </w:pPr>
    </w:lvl>
    <w:lvl w:ilvl="5" w:tplc="40CC28FC">
      <w:start w:val="1"/>
      <w:numFmt w:val="lowerRoman"/>
      <w:lvlText w:val="%6."/>
      <w:lvlJc w:val="right"/>
      <w:pPr>
        <w:ind w:left="3960" w:hanging="180"/>
      </w:pPr>
    </w:lvl>
    <w:lvl w:ilvl="6" w:tplc="97D44E10">
      <w:start w:val="1"/>
      <w:numFmt w:val="decimal"/>
      <w:lvlText w:val="%7."/>
      <w:lvlJc w:val="left"/>
      <w:pPr>
        <w:ind w:left="4680" w:hanging="360"/>
      </w:pPr>
    </w:lvl>
    <w:lvl w:ilvl="7" w:tplc="1396B638">
      <w:start w:val="1"/>
      <w:numFmt w:val="lowerLetter"/>
      <w:lvlText w:val="%8."/>
      <w:lvlJc w:val="left"/>
      <w:pPr>
        <w:ind w:left="5400" w:hanging="360"/>
      </w:pPr>
    </w:lvl>
    <w:lvl w:ilvl="8" w:tplc="1908CDAA">
      <w:start w:val="1"/>
      <w:numFmt w:val="lowerRoman"/>
      <w:lvlText w:val="%9."/>
      <w:lvlJc w:val="right"/>
      <w:pPr>
        <w:ind w:left="6120" w:hanging="180"/>
      </w:pPr>
    </w:lvl>
  </w:abstractNum>
  <w:abstractNum w:abstractNumId="45">
    <w:nsid w:val="77DB67AF"/>
    <w:multiLevelType w:val="hybridMultilevel"/>
    <w:tmpl w:val="D0CC994C"/>
    <w:lvl w:ilvl="0" w:tplc="404AA1A0">
      <w:start w:val="1"/>
      <w:numFmt w:val="decimal"/>
      <w:lvlText w:val="%1."/>
      <w:lvlJc w:val="left"/>
      <w:pPr>
        <w:ind w:left="720" w:hanging="360"/>
      </w:pPr>
    </w:lvl>
    <w:lvl w:ilvl="1" w:tplc="F260D790">
      <w:start w:val="1"/>
      <w:numFmt w:val="lowerLetter"/>
      <w:lvlText w:val="%2."/>
      <w:lvlJc w:val="left"/>
      <w:pPr>
        <w:ind w:left="1440" w:hanging="360"/>
      </w:pPr>
    </w:lvl>
    <w:lvl w:ilvl="2" w:tplc="3F96E898">
      <w:start w:val="1"/>
      <w:numFmt w:val="lowerRoman"/>
      <w:lvlText w:val="%3."/>
      <w:lvlJc w:val="right"/>
      <w:pPr>
        <w:ind w:left="2160" w:hanging="180"/>
      </w:pPr>
    </w:lvl>
    <w:lvl w:ilvl="3" w:tplc="A636F06C">
      <w:start w:val="1"/>
      <w:numFmt w:val="decimal"/>
      <w:lvlText w:val="%4."/>
      <w:lvlJc w:val="left"/>
      <w:pPr>
        <w:ind w:left="2880" w:hanging="360"/>
      </w:pPr>
    </w:lvl>
    <w:lvl w:ilvl="4" w:tplc="E50A5FD6">
      <w:start w:val="1"/>
      <w:numFmt w:val="lowerLetter"/>
      <w:lvlText w:val="%5."/>
      <w:lvlJc w:val="left"/>
      <w:pPr>
        <w:ind w:left="3600" w:hanging="360"/>
      </w:pPr>
    </w:lvl>
    <w:lvl w:ilvl="5" w:tplc="10A62AA4">
      <w:start w:val="1"/>
      <w:numFmt w:val="lowerRoman"/>
      <w:lvlText w:val="%6."/>
      <w:lvlJc w:val="right"/>
      <w:pPr>
        <w:ind w:left="4320" w:hanging="180"/>
      </w:pPr>
    </w:lvl>
    <w:lvl w:ilvl="6" w:tplc="2370F7C8">
      <w:start w:val="1"/>
      <w:numFmt w:val="decimal"/>
      <w:lvlText w:val="%7."/>
      <w:lvlJc w:val="left"/>
      <w:pPr>
        <w:ind w:left="5040" w:hanging="360"/>
      </w:pPr>
    </w:lvl>
    <w:lvl w:ilvl="7" w:tplc="402E85DE">
      <w:start w:val="1"/>
      <w:numFmt w:val="lowerLetter"/>
      <w:lvlText w:val="%8."/>
      <w:lvlJc w:val="left"/>
      <w:pPr>
        <w:ind w:left="5760" w:hanging="360"/>
      </w:pPr>
    </w:lvl>
    <w:lvl w:ilvl="8" w:tplc="269C9378">
      <w:start w:val="1"/>
      <w:numFmt w:val="lowerRoman"/>
      <w:lvlText w:val="%9."/>
      <w:lvlJc w:val="right"/>
      <w:pPr>
        <w:ind w:left="6480" w:hanging="180"/>
      </w:pPr>
    </w:lvl>
  </w:abstractNum>
  <w:abstractNum w:abstractNumId="46">
    <w:nsid w:val="78F531B0"/>
    <w:multiLevelType w:val="hybridMultilevel"/>
    <w:tmpl w:val="34A4D76A"/>
    <w:lvl w:ilvl="0" w:tplc="C4BE57EA">
      <w:start w:val="1"/>
      <w:numFmt w:val="decimal"/>
      <w:lvlText w:val="%1."/>
      <w:lvlJc w:val="left"/>
      <w:pPr>
        <w:ind w:left="360" w:hanging="360"/>
      </w:pPr>
    </w:lvl>
    <w:lvl w:ilvl="1" w:tplc="2180A73E">
      <w:start w:val="1"/>
      <w:numFmt w:val="lowerLetter"/>
      <w:lvlText w:val="%2."/>
      <w:lvlJc w:val="left"/>
      <w:pPr>
        <w:ind w:left="1080" w:hanging="360"/>
      </w:pPr>
    </w:lvl>
    <w:lvl w:ilvl="2" w:tplc="7DBAAE20">
      <w:start w:val="1"/>
      <w:numFmt w:val="lowerRoman"/>
      <w:lvlText w:val="%3."/>
      <w:lvlJc w:val="right"/>
      <w:pPr>
        <w:ind w:left="1800" w:hanging="180"/>
      </w:pPr>
    </w:lvl>
    <w:lvl w:ilvl="3" w:tplc="AF70F94C">
      <w:start w:val="1"/>
      <w:numFmt w:val="decimal"/>
      <w:lvlText w:val="%4."/>
      <w:lvlJc w:val="left"/>
      <w:pPr>
        <w:ind w:left="2520" w:hanging="360"/>
      </w:pPr>
    </w:lvl>
    <w:lvl w:ilvl="4" w:tplc="63B80232">
      <w:start w:val="1"/>
      <w:numFmt w:val="lowerLetter"/>
      <w:lvlText w:val="%5."/>
      <w:lvlJc w:val="left"/>
      <w:pPr>
        <w:ind w:left="3240" w:hanging="360"/>
      </w:pPr>
    </w:lvl>
    <w:lvl w:ilvl="5" w:tplc="99D27888">
      <w:start w:val="1"/>
      <w:numFmt w:val="lowerRoman"/>
      <w:lvlText w:val="%6."/>
      <w:lvlJc w:val="right"/>
      <w:pPr>
        <w:ind w:left="3960" w:hanging="180"/>
      </w:pPr>
    </w:lvl>
    <w:lvl w:ilvl="6" w:tplc="8550BE40">
      <w:start w:val="1"/>
      <w:numFmt w:val="decimal"/>
      <w:lvlText w:val="%7."/>
      <w:lvlJc w:val="left"/>
      <w:pPr>
        <w:ind w:left="4680" w:hanging="360"/>
      </w:pPr>
    </w:lvl>
    <w:lvl w:ilvl="7" w:tplc="428EAE3C">
      <w:start w:val="1"/>
      <w:numFmt w:val="lowerLetter"/>
      <w:lvlText w:val="%8."/>
      <w:lvlJc w:val="left"/>
      <w:pPr>
        <w:ind w:left="5400" w:hanging="360"/>
      </w:pPr>
    </w:lvl>
    <w:lvl w:ilvl="8" w:tplc="BBDC6956">
      <w:start w:val="1"/>
      <w:numFmt w:val="lowerRoman"/>
      <w:lvlText w:val="%9."/>
      <w:lvlJc w:val="right"/>
      <w:pPr>
        <w:ind w:left="6120" w:hanging="180"/>
      </w:pPr>
    </w:lvl>
  </w:abstractNum>
  <w:abstractNum w:abstractNumId="47">
    <w:nsid w:val="793667F6"/>
    <w:multiLevelType w:val="hybridMultilevel"/>
    <w:tmpl w:val="B4A0F86C"/>
    <w:lvl w:ilvl="0" w:tplc="B832E2F0">
      <w:start w:val="1"/>
      <w:numFmt w:val="decimal"/>
      <w:lvlText w:val="%1."/>
      <w:lvlJc w:val="left"/>
      <w:pPr>
        <w:ind w:left="360" w:hanging="360"/>
      </w:pPr>
    </w:lvl>
    <w:lvl w:ilvl="1" w:tplc="D2F242EA">
      <w:start w:val="1"/>
      <w:numFmt w:val="lowerLetter"/>
      <w:lvlText w:val="%2."/>
      <w:lvlJc w:val="left"/>
      <w:pPr>
        <w:ind w:left="1080" w:hanging="360"/>
      </w:pPr>
    </w:lvl>
    <w:lvl w:ilvl="2" w:tplc="5D34FB00">
      <w:start w:val="1"/>
      <w:numFmt w:val="lowerRoman"/>
      <w:lvlText w:val="%3."/>
      <w:lvlJc w:val="right"/>
      <w:pPr>
        <w:ind w:left="1800" w:hanging="180"/>
      </w:pPr>
    </w:lvl>
    <w:lvl w:ilvl="3" w:tplc="D4CE99EC">
      <w:start w:val="1"/>
      <w:numFmt w:val="decimal"/>
      <w:lvlText w:val="%4."/>
      <w:lvlJc w:val="left"/>
      <w:pPr>
        <w:ind w:left="2520" w:hanging="360"/>
      </w:pPr>
    </w:lvl>
    <w:lvl w:ilvl="4" w:tplc="669CCE3C">
      <w:start w:val="1"/>
      <w:numFmt w:val="lowerLetter"/>
      <w:lvlText w:val="%5."/>
      <w:lvlJc w:val="left"/>
      <w:pPr>
        <w:ind w:left="3240" w:hanging="360"/>
      </w:pPr>
    </w:lvl>
    <w:lvl w:ilvl="5" w:tplc="723E1D22">
      <w:start w:val="1"/>
      <w:numFmt w:val="lowerRoman"/>
      <w:lvlText w:val="%6."/>
      <w:lvlJc w:val="right"/>
      <w:pPr>
        <w:ind w:left="3960" w:hanging="180"/>
      </w:pPr>
    </w:lvl>
    <w:lvl w:ilvl="6" w:tplc="20F6D21C">
      <w:start w:val="1"/>
      <w:numFmt w:val="decimal"/>
      <w:lvlText w:val="%7."/>
      <w:lvlJc w:val="left"/>
      <w:pPr>
        <w:ind w:left="4680" w:hanging="360"/>
      </w:pPr>
    </w:lvl>
    <w:lvl w:ilvl="7" w:tplc="3182D650">
      <w:start w:val="1"/>
      <w:numFmt w:val="lowerLetter"/>
      <w:lvlText w:val="%8."/>
      <w:lvlJc w:val="left"/>
      <w:pPr>
        <w:ind w:left="5400" w:hanging="360"/>
      </w:pPr>
    </w:lvl>
    <w:lvl w:ilvl="8" w:tplc="605035F0">
      <w:start w:val="1"/>
      <w:numFmt w:val="lowerRoman"/>
      <w:lvlText w:val="%9."/>
      <w:lvlJc w:val="right"/>
      <w:pPr>
        <w:ind w:left="6120" w:hanging="180"/>
      </w:pPr>
    </w:lvl>
  </w:abstractNum>
  <w:abstractNum w:abstractNumId="48">
    <w:nsid w:val="7C5C1DB6"/>
    <w:multiLevelType w:val="hybridMultilevel"/>
    <w:tmpl w:val="F8BE1F3C"/>
    <w:lvl w:ilvl="0" w:tplc="CAE41716">
      <w:start w:val="1"/>
      <w:numFmt w:val="decimal"/>
      <w:lvlText w:val="%1."/>
      <w:lvlJc w:val="left"/>
      <w:pPr>
        <w:ind w:left="720" w:hanging="360"/>
      </w:pPr>
    </w:lvl>
    <w:lvl w:ilvl="1" w:tplc="0868BAEE">
      <w:start w:val="1"/>
      <w:numFmt w:val="lowerLetter"/>
      <w:lvlText w:val="%2."/>
      <w:lvlJc w:val="left"/>
      <w:pPr>
        <w:ind w:left="1440" w:hanging="360"/>
      </w:pPr>
    </w:lvl>
    <w:lvl w:ilvl="2" w:tplc="E868994A">
      <w:start w:val="1"/>
      <w:numFmt w:val="lowerRoman"/>
      <w:lvlText w:val="%3."/>
      <w:lvlJc w:val="right"/>
      <w:pPr>
        <w:ind w:left="2160" w:hanging="180"/>
      </w:pPr>
    </w:lvl>
    <w:lvl w:ilvl="3" w:tplc="511AA6A0">
      <w:start w:val="1"/>
      <w:numFmt w:val="decimal"/>
      <w:lvlText w:val="%4."/>
      <w:lvlJc w:val="left"/>
      <w:pPr>
        <w:ind w:left="2880" w:hanging="360"/>
      </w:pPr>
    </w:lvl>
    <w:lvl w:ilvl="4" w:tplc="F954D258">
      <w:start w:val="1"/>
      <w:numFmt w:val="lowerLetter"/>
      <w:lvlText w:val="%5."/>
      <w:lvlJc w:val="left"/>
      <w:pPr>
        <w:ind w:left="3600" w:hanging="360"/>
      </w:pPr>
    </w:lvl>
    <w:lvl w:ilvl="5" w:tplc="0460357E">
      <w:start w:val="1"/>
      <w:numFmt w:val="lowerRoman"/>
      <w:lvlText w:val="%6."/>
      <w:lvlJc w:val="right"/>
      <w:pPr>
        <w:ind w:left="4320" w:hanging="180"/>
      </w:pPr>
    </w:lvl>
    <w:lvl w:ilvl="6" w:tplc="7E26185C">
      <w:start w:val="1"/>
      <w:numFmt w:val="decimal"/>
      <w:lvlText w:val="%7."/>
      <w:lvlJc w:val="left"/>
      <w:pPr>
        <w:ind w:left="5040" w:hanging="360"/>
      </w:pPr>
    </w:lvl>
    <w:lvl w:ilvl="7" w:tplc="D12AEAEC">
      <w:start w:val="1"/>
      <w:numFmt w:val="lowerLetter"/>
      <w:lvlText w:val="%8."/>
      <w:lvlJc w:val="left"/>
      <w:pPr>
        <w:ind w:left="5760" w:hanging="360"/>
      </w:pPr>
    </w:lvl>
    <w:lvl w:ilvl="8" w:tplc="19B8E7AA">
      <w:start w:val="1"/>
      <w:numFmt w:val="lowerRoman"/>
      <w:lvlText w:val="%9."/>
      <w:lvlJc w:val="right"/>
      <w:pPr>
        <w:ind w:left="6480" w:hanging="180"/>
      </w:pPr>
    </w:lvl>
  </w:abstractNum>
  <w:abstractNum w:abstractNumId="49">
    <w:nsid w:val="7D132330"/>
    <w:multiLevelType w:val="multilevel"/>
    <w:tmpl w:val="34A4D7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8"/>
  </w:num>
  <w:num w:numId="2">
    <w:abstractNumId w:val="36"/>
  </w:num>
  <w:num w:numId="3">
    <w:abstractNumId w:val="1"/>
  </w:num>
  <w:num w:numId="4">
    <w:abstractNumId w:val="20"/>
  </w:num>
  <w:num w:numId="5">
    <w:abstractNumId w:val="21"/>
  </w:num>
  <w:num w:numId="6">
    <w:abstractNumId w:val="16"/>
  </w:num>
  <w:num w:numId="7">
    <w:abstractNumId w:val="12"/>
  </w:num>
  <w:num w:numId="8">
    <w:abstractNumId w:val="15"/>
  </w:num>
  <w:num w:numId="9">
    <w:abstractNumId w:val="14"/>
  </w:num>
  <w:num w:numId="10">
    <w:abstractNumId w:val="46"/>
  </w:num>
  <w:num w:numId="11">
    <w:abstractNumId w:val="18"/>
  </w:num>
  <w:num w:numId="12">
    <w:abstractNumId w:val="34"/>
  </w:num>
  <w:num w:numId="13">
    <w:abstractNumId w:val="49"/>
  </w:num>
  <w:num w:numId="14">
    <w:abstractNumId w:val="4"/>
  </w:num>
  <w:num w:numId="15">
    <w:abstractNumId w:val="30"/>
  </w:num>
  <w:num w:numId="16">
    <w:abstractNumId w:val="3"/>
  </w:num>
  <w:num w:numId="17">
    <w:abstractNumId w:val="43"/>
  </w:num>
  <w:num w:numId="18">
    <w:abstractNumId w:val="44"/>
  </w:num>
  <w:num w:numId="19">
    <w:abstractNumId w:val="13"/>
  </w:num>
  <w:num w:numId="20">
    <w:abstractNumId w:val="6"/>
  </w:num>
  <w:num w:numId="21">
    <w:abstractNumId w:val="11"/>
  </w:num>
  <w:num w:numId="22">
    <w:abstractNumId w:val="47"/>
  </w:num>
  <w:num w:numId="23">
    <w:abstractNumId w:val="26"/>
  </w:num>
  <w:num w:numId="24">
    <w:abstractNumId w:val="25"/>
  </w:num>
  <w:num w:numId="25">
    <w:abstractNumId w:val="28"/>
  </w:num>
  <w:num w:numId="26">
    <w:abstractNumId w:val="0"/>
  </w:num>
  <w:num w:numId="27">
    <w:abstractNumId w:val="29"/>
  </w:num>
  <w:num w:numId="28">
    <w:abstractNumId w:val="39"/>
  </w:num>
  <w:num w:numId="29">
    <w:abstractNumId w:val="45"/>
  </w:num>
  <w:num w:numId="30">
    <w:abstractNumId w:val="41"/>
  </w:num>
  <w:num w:numId="31">
    <w:abstractNumId w:val="17"/>
  </w:num>
  <w:num w:numId="32">
    <w:abstractNumId w:val="42"/>
  </w:num>
  <w:num w:numId="33">
    <w:abstractNumId w:val="9"/>
  </w:num>
  <w:num w:numId="34">
    <w:abstractNumId w:val="24"/>
  </w:num>
  <w:num w:numId="35">
    <w:abstractNumId w:val="23"/>
  </w:num>
  <w:num w:numId="36">
    <w:abstractNumId w:val="31"/>
  </w:num>
  <w:num w:numId="37">
    <w:abstractNumId w:val="5"/>
  </w:num>
  <w:num w:numId="38">
    <w:abstractNumId w:val="10"/>
  </w:num>
  <w:num w:numId="39">
    <w:abstractNumId w:val="32"/>
  </w:num>
  <w:num w:numId="40">
    <w:abstractNumId w:val="27"/>
  </w:num>
  <w:num w:numId="41">
    <w:abstractNumId w:val="7"/>
  </w:num>
  <w:num w:numId="42">
    <w:abstractNumId w:val="22"/>
  </w:num>
  <w:num w:numId="43">
    <w:abstractNumId w:val="33"/>
  </w:num>
  <w:num w:numId="44">
    <w:abstractNumId w:val="8"/>
  </w:num>
  <w:num w:numId="45">
    <w:abstractNumId w:val="40"/>
  </w:num>
  <w:num w:numId="46">
    <w:abstractNumId w:val="38"/>
  </w:num>
  <w:num w:numId="47">
    <w:abstractNumId w:val="19"/>
  </w:num>
  <w:num w:numId="48">
    <w:abstractNumId w:val="2"/>
  </w:num>
  <w:num w:numId="49">
    <w:abstractNumId w:val="35"/>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7EB"/>
    <w:rsid w:val="0001466D"/>
    <w:rsid w:val="00017D34"/>
    <w:rsid w:val="0003018D"/>
    <w:rsid w:val="00065B21"/>
    <w:rsid w:val="00095FF8"/>
    <w:rsid w:val="000E6F47"/>
    <w:rsid w:val="000F03AE"/>
    <w:rsid w:val="000F2D5B"/>
    <w:rsid w:val="000F69CF"/>
    <w:rsid w:val="0011352A"/>
    <w:rsid w:val="0016043C"/>
    <w:rsid w:val="00180E2F"/>
    <w:rsid w:val="0018169B"/>
    <w:rsid w:val="00184B65"/>
    <w:rsid w:val="00197F42"/>
    <w:rsid w:val="001C2708"/>
    <w:rsid w:val="001D050D"/>
    <w:rsid w:val="001E18EF"/>
    <w:rsid w:val="00212735"/>
    <w:rsid w:val="0023364B"/>
    <w:rsid w:val="00245A47"/>
    <w:rsid w:val="002655EE"/>
    <w:rsid w:val="0027064C"/>
    <w:rsid w:val="002774B1"/>
    <w:rsid w:val="002C5A62"/>
    <w:rsid w:val="002E202E"/>
    <w:rsid w:val="00335D29"/>
    <w:rsid w:val="00351CE3"/>
    <w:rsid w:val="00352FF9"/>
    <w:rsid w:val="00451B49"/>
    <w:rsid w:val="0045327E"/>
    <w:rsid w:val="004621E6"/>
    <w:rsid w:val="004B7520"/>
    <w:rsid w:val="004D2CB5"/>
    <w:rsid w:val="005A6D18"/>
    <w:rsid w:val="005D4BD1"/>
    <w:rsid w:val="005E4F1C"/>
    <w:rsid w:val="005E791A"/>
    <w:rsid w:val="005F0A4B"/>
    <w:rsid w:val="005F32AB"/>
    <w:rsid w:val="00615383"/>
    <w:rsid w:val="00640C4B"/>
    <w:rsid w:val="00676D75"/>
    <w:rsid w:val="006B3367"/>
    <w:rsid w:val="006B3DE9"/>
    <w:rsid w:val="007251A8"/>
    <w:rsid w:val="00743198"/>
    <w:rsid w:val="00745E9A"/>
    <w:rsid w:val="007972C7"/>
    <w:rsid w:val="007D2499"/>
    <w:rsid w:val="0089107F"/>
    <w:rsid w:val="008B2155"/>
    <w:rsid w:val="008B70B2"/>
    <w:rsid w:val="008C3EDC"/>
    <w:rsid w:val="008F61CE"/>
    <w:rsid w:val="00911701"/>
    <w:rsid w:val="009D155D"/>
    <w:rsid w:val="00A04B6D"/>
    <w:rsid w:val="00A85F95"/>
    <w:rsid w:val="00AA4B7F"/>
    <w:rsid w:val="00AC7544"/>
    <w:rsid w:val="00AF0019"/>
    <w:rsid w:val="00AF22AB"/>
    <w:rsid w:val="00B017B8"/>
    <w:rsid w:val="00B35BA9"/>
    <w:rsid w:val="00B45065"/>
    <w:rsid w:val="00B7330F"/>
    <w:rsid w:val="00BC6C62"/>
    <w:rsid w:val="00BD3196"/>
    <w:rsid w:val="00C033EC"/>
    <w:rsid w:val="00C10B83"/>
    <w:rsid w:val="00C70922"/>
    <w:rsid w:val="00CD7BD2"/>
    <w:rsid w:val="00D054FB"/>
    <w:rsid w:val="00D242F9"/>
    <w:rsid w:val="00D338B0"/>
    <w:rsid w:val="00D7044B"/>
    <w:rsid w:val="00D720ED"/>
    <w:rsid w:val="00D750B4"/>
    <w:rsid w:val="00D81C00"/>
    <w:rsid w:val="00D82F39"/>
    <w:rsid w:val="00DA0F78"/>
    <w:rsid w:val="00DD30F5"/>
    <w:rsid w:val="00DF4B35"/>
    <w:rsid w:val="00DF77EB"/>
    <w:rsid w:val="00E00F1A"/>
    <w:rsid w:val="00E03F3F"/>
    <w:rsid w:val="00E53091"/>
    <w:rsid w:val="00E675CA"/>
    <w:rsid w:val="00ED2F12"/>
    <w:rsid w:val="00F519E0"/>
    <w:rsid w:val="00F55769"/>
    <w:rsid w:val="00F6695E"/>
    <w:rsid w:val="00F71DBB"/>
    <w:rsid w:val="00F9726B"/>
    <w:rsid w:val="00FC72F2"/>
    <w:rsid w:val="00FE37F4"/>
    <w:rsid w:val="00FF37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054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77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054F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54FB"/>
    <w:pPr>
      <w:ind w:left="720"/>
      <w:contextualSpacing/>
    </w:pPr>
  </w:style>
  <w:style w:type="character" w:styleId="CommentReference">
    <w:name w:val="annotation reference"/>
    <w:basedOn w:val="DefaultParagraphFont"/>
    <w:uiPriority w:val="99"/>
    <w:semiHidden/>
    <w:unhideWhenUsed/>
    <w:rsid w:val="005E4F1C"/>
    <w:rPr>
      <w:sz w:val="16"/>
      <w:szCs w:val="16"/>
    </w:rPr>
  </w:style>
  <w:style w:type="paragraph" w:styleId="CommentText">
    <w:name w:val="annotation text"/>
    <w:basedOn w:val="Normal"/>
    <w:link w:val="CommentTextChar"/>
    <w:uiPriority w:val="99"/>
    <w:semiHidden/>
    <w:unhideWhenUsed/>
    <w:rsid w:val="005E4F1C"/>
    <w:pPr>
      <w:spacing w:line="240" w:lineRule="auto"/>
    </w:pPr>
    <w:rPr>
      <w:sz w:val="20"/>
      <w:szCs w:val="20"/>
    </w:rPr>
  </w:style>
  <w:style w:type="character" w:customStyle="1" w:styleId="CommentTextChar">
    <w:name w:val="Comment Text Char"/>
    <w:basedOn w:val="DefaultParagraphFont"/>
    <w:link w:val="CommentText"/>
    <w:uiPriority w:val="99"/>
    <w:semiHidden/>
    <w:rsid w:val="005E4F1C"/>
    <w:rPr>
      <w:sz w:val="20"/>
      <w:szCs w:val="20"/>
    </w:rPr>
  </w:style>
  <w:style w:type="paragraph" w:styleId="CommentSubject">
    <w:name w:val="annotation subject"/>
    <w:basedOn w:val="CommentText"/>
    <w:next w:val="CommentText"/>
    <w:link w:val="CommentSubjectChar"/>
    <w:uiPriority w:val="99"/>
    <w:semiHidden/>
    <w:unhideWhenUsed/>
    <w:rsid w:val="005E4F1C"/>
    <w:rPr>
      <w:b/>
      <w:bCs/>
    </w:rPr>
  </w:style>
  <w:style w:type="character" w:customStyle="1" w:styleId="CommentSubjectChar">
    <w:name w:val="Comment Subject Char"/>
    <w:basedOn w:val="CommentTextChar"/>
    <w:link w:val="CommentSubject"/>
    <w:uiPriority w:val="99"/>
    <w:semiHidden/>
    <w:rsid w:val="005E4F1C"/>
    <w:rPr>
      <w:b/>
      <w:bCs/>
      <w:sz w:val="20"/>
      <w:szCs w:val="20"/>
    </w:rPr>
  </w:style>
  <w:style w:type="paragraph" w:styleId="BalloonText">
    <w:name w:val="Balloon Text"/>
    <w:basedOn w:val="Normal"/>
    <w:link w:val="BalloonTextChar"/>
    <w:uiPriority w:val="99"/>
    <w:semiHidden/>
    <w:unhideWhenUsed/>
    <w:rsid w:val="005E4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F1C"/>
    <w:rPr>
      <w:rFonts w:ascii="Tahoma" w:hAnsi="Tahoma" w:cs="Tahoma"/>
      <w:sz w:val="16"/>
      <w:szCs w:val="16"/>
    </w:rPr>
  </w:style>
  <w:style w:type="paragraph" w:styleId="Header">
    <w:name w:val="header"/>
    <w:basedOn w:val="Normal"/>
    <w:link w:val="HeaderChar"/>
    <w:uiPriority w:val="99"/>
    <w:unhideWhenUsed/>
    <w:rsid w:val="006B3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E9"/>
  </w:style>
  <w:style w:type="paragraph" w:styleId="Footer">
    <w:name w:val="footer"/>
    <w:basedOn w:val="Normal"/>
    <w:link w:val="FooterChar"/>
    <w:uiPriority w:val="99"/>
    <w:unhideWhenUsed/>
    <w:rsid w:val="006B3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054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77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054F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054FB"/>
    <w:pPr>
      <w:ind w:left="720"/>
      <w:contextualSpacing/>
    </w:pPr>
  </w:style>
  <w:style w:type="character" w:styleId="CommentReference">
    <w:name w:val="annotation reference"/>
    <w:basedOn w:val="DefaultParagraphFont"/>
    <w:uiPriority w:val="99"/>
    <w:semiHidden/>
    <w:unhideWhenUsed/>
    <w:rsid w:val="005E4F1C"/>
    <w:rPr>
      <w:sz w:val="16"/>
      <w:szCs w:val="16"/>
    </w:rPr>
  </w:style>
  <w:style w:type="paragraph" w:styleId="CommentText">
    <w:name w:val="annotation text"/>
    <w:basedOn w:val="Normal"/>
    <w:link w:val="CommentTextChar"/>
    <w:uiPriority w:val="99"/>
    <w:semiHidden/>
    <w:unhideWhenUsed/>
    <w:rsid w:val="005E4F1C"/>
    <w:pPr>
      <w:spacing w:line="240" w:lineRule="auto"/>
    </w:pPr>
    <w:rPr>
      <w:sz w:val="20"/>
      <w:szCs w:val="20"/>
    </w:rPr>
  </w:style>
  <w:style w:type="character" w:customStyle="1" w:styleId="CommentTextChar">
    <w:name w:val="Comment Text Char"/>
    <w:basedOn w:val="DefaultParagraphFont"/>
    <w:link w:val="CommentText"/>
    <w:uiPriority w:val="99"/>
    <w:semiHidden/>
    <w:rsid w:val="005E4F1C"/>
    <w:rPr>
      <w:sz w:val="20"/>
      <w:szCs w:val="20"/>
    </w:rPr>
  </w:style>
  <w:style w:type="paragraph" w:styleId="CommentSubject">
    <w:name w:val="annotation subject"/>
    <w:basedOn w:val="CommentText"/>
    <w:next w:val="CommentText"/>
    <w:link w:val="CommentSubjectChar"/>
    <w:uiPriority w:val="99"/>
    <w:semiHidden/>
    <w:unhideWhenUsed/>
    <w:rsid w:val="005E4F1C"/>
    <w:rPr>
      <w:b/>
      <w:bCs/>
    </w:rPr>
  </w:style>
  <w:style w:type="character" w:customStyle="1" w:styleId="CommentSubjectChar">
    <w:name w:val="Comment Subject Char"/>
    <w:basedOn w:val="CommentTextChar"/>
    <w:link w:val="CommentSubject"/>
    <w:uiPriority w:val="99"/>
    <w:semiHidden/>
    <w:rsid w:val="005E4F1C"/>
    <w:rPr>
      <w:b/>
      <w:bCs/>
      <w:sz w:val="20"/>
      <w:szCs w:val="20"/>
    </w:rPr>
  </w:style>
  <w:style w:type="paragraph" w:styleId="BalloonText">
    <w:name w:val="Balloon Text"/>
    <w:basedOn w:val="Normal"/>
    <w:link w:val="BalloonTextChar"/>
    <w:uiPriority w:val="99"/>
    <w:semiHidden/>
    <w:unhideWhenUsed/>
    <w:rsid w:val="005E4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F1C"/>
    <w:rPr>
      <w:rFonts w:ascii="Tahoma" w:hAnsi="Tahoma" w:cs="Tahoma"/>
      <w:sz w:val="16"/>
      <w:szCs w:val="16"/>
    </w:rPr>
  </w:style>
  <w:style w:type="paragraph" w:styleId="Header">
    <w:name w:val="header"/>
    <w:basedOn w:val="Normal"/>
    <w:link w:val="HeaderChar"/>
    <w:uiPriority w:val="99"/>
    <w:unhideWhenUsed/>
    <w:rsid w:val="006B3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E9"/>
  </w:style>
  <w:style w:type="paragraph" w:styleId="Footer">
    <w:name w:val="footer"/>
    <w:basedOn w:val="Normal"/>
    <w:link w:val="FooterChar"/>
    <w:uiPriority w:val="99"/>
    <w:unhideWhenUsed/>
    <w:rsid w:val="006B3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991FB-157E-4AFD-ACC1-A97FD2DC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3236C8FB</Template>
  <TotalTime>17</TotalTime>
  <Pages>5</Pages>
  <Words>1509</Words>
  <Characters>8605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dc:creator>
  <cp:lastModifiedBy>Patsy Eade</cp:lastModifiedBy>
  <cp:revision>4</cp:revision>
  <cp:lastPrinted>2012-08-09T04:20:00Z</cp:lastPrinted>
  <dcterms:created xsi:type="dcterms:W3CDTF">2012-08-09T04:19:00Z</dcterms:created>
  <dcterms:modified xsi:type="dcterms:W3CDTF">2012-08-09T04:41:00Z</dcterms:modified>
</cp:coreProperties>
</file>