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67" w:rsidRDefault="00212735">
      <w:pPr>
        <w:pStyle w:val="Default"/>
        <w:spacing w:line="276" w:lineRule="auto"/>
        <w:rPr>
          <w:rFonts w:ascii="Verdana" w:hAnsi="Verdana"/>
          <w:b/>
          <w:bCs/>
          <w:color w:val="0070C0"/>
          <w:sz w:val="28"/>
        </w:rPr>
      </w:pPr>
      <w:r>
        <w:rPr>
          <w:rFonts w:ascii="Verdana" w:hAnsi="Verdana"/>
          <w:b/>
          <w:bCs/>
          <w:color w:val="0070C0"/>
          <w:sz w:val="28"/>
        </w:rPr>
        <w:t xml:space="preserve">4 </w:t>
      </w:r>
      <w:proofErr w:type="gramStart"/>
      <w:r>
        <w:rPr>
          <w:rFonts w:ascii="Verdana" w:hAnsi="Verdana"/>
          <w:b/>
          <w:bCs/>
          <w:color w:val="0070C0"/>
          <w:sz w:val="28"/>
        </w:rPr>
        <w:t>POLICY</w:t>
      </w:r>
      <w:proofErr w:type="gramEnd"/>
      <w:r>
        <w:rPr>
          <w:rFonts w:ascii="Verdana" w:hAnsi="Verdana"/>
          <w:b/>
          <w:bCs/>
          <w:color w:val="0070C0"/>
          <w:sz w:val="28"/>
        </w:rPr>
        <w:t xml:space="preserve">: Ends </w:t>
      </w:r>
    </w:p>
    <w:p w:rsidR="006B3367" w:rsidRDefault="006B3367">
      <w:pPr>
        <w:pStyle w:val="Default"/>
        <w:spacing w:line="276" w:lineRule="auto"/>
        <w:rPr>
          <w:rFonts w:ascii="Verdana" w:hAnsi="Verdana"/>
          <w:b/>
          <w:bCs/>
          <w:i/>
          <w:iCs/>
          <w:color w:val="auto"/>
          <w:sz w:val="20"/>
        </w:rPr>
      </w:pPr>
    </w:p>
    <w:p w:rsidR="006B3367" w:rsidRDefault="00212735">
      <w:pPr>
        <w:pStyle w:val="Default"/>
        <w:spacing w:line="276" w:lineRule="auto"/>
        <w:rPr>
          <w:rFonts w:ascii="Verdana" w:hAnsi="Verdana"/>
          <w:b/>
          <w:bCs/>
          <w:i/>
          <w:iCs/>
          <w:color w:val="auto"/>
          <w:sz w:val="20"/>
        </w:rPr>
      </w:pPr>
      <w:r>
        <w:rPr>
          <w:rFonts w:ascii="Verdana" w:hAnsi="Verdana"/>
          <w:b/>
          <w:bCs/>
          <w:i/>
          <w:iCs/>
          <w:sz w:val="20"/>
        </w:rPr>
        <w:t>4.1 Global Ends Policy</w:t>
      </w:r>
    </w:p>
    <w:p w:rsidR="006B3367" w:rsidRDefault="00212735">
      <w:pPr>
        <w:pStyle w:val="Heading2"/>
        <w:rPr>
          <w:rFonts w:ascii="Verdana" w:hAnsi="Verdana"/>
          <w:color w:val="4F81BD"/>
        </w:rPr>
      </w:pPr>
      <w:r>
        <w:rPr>
          <w:rFonts w:ascii="Verdana" w:hAnsi="Verdana"/>
        </w:rPr>
        <w:t>Ends Policies</w:t>
      </w:r>
    </w:p>
    <w:p w:rsidR="006B3367" w:rsidRDefault="006B3367">
      <w:pPr>
        <w:rPr>
          <w:rFonts w:ascii="Verdana" w:hAnsi="Verdana"/>
          <w:sz w:val="20"/>
        </w:rPr>
      </w:pP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shareholders of Artena Society Limited will have the best tools to achieve better student outcomes than non-shareholders at an investment (money, time) that is a better value proposition than potential alternatives. </w:t>
      </w: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best tools</w:t>
      </w:r>
      <w:del w:id="0" w:author="Kerry Marshall" w:date="2012-08-06T12:33:00Z">
        <w:r w:rsidDel="00986FB0">
          <w:rPr>
            <w:rFonts w:ascii="Verdana" w:hAnsi="Verdana"/>
            <w:sz w:val="20"/>
          </w:rPr>
          <w:delText xml:space="preserve"> will achieve</w:delText>
        </w:r>
      </w:del>
      <w:r>
        <w:rPr>
          <w:rFonts w:ascii="Verdana" w:hAnsi="Verdana"/>
          <w:sz w:val="20"/>
        </w:rPr>
        <w:t>:</w:t>
      </w:r>
    </w:p>
    <w:p w:rsidR="006B3367" w:rsidRDefault="00986FB0">
      <w:pPr>
        <w:rPr>
          <w:rFonts w:ascii="Verdana" w:hAnsi="Verdana"/>
          <w:sz w:val="20"/>
        </w:rPr>
      </w:pPr>
      <w:ins w:id="1" w:author="Kerry Marshall" w:date="2012-08-06T12:33:00Z">
        <w:r>
          <w:rPr>
            <w:rFonts w:ascii="Verdana" w:hAnsi="Verdana"/>
            <w:sz w:val="20"/>
          </w:rPr>
          <w:t>W</w:t>
        </w:r>
        <w:r>
          <w:rPr>
            <w:rFonts w:ascii="Verdana" w:hAnsi="Verdana"/>
            <w:sz w:val="20"/>
          </w:rPr>
          <w:t>ill achieve</w:t>
        </w:r>
        <w:r>
          <w:rPr>
            <w:rFonts w:ascii="Verdana" w:hAnsi="Verdana"/>
            <w:sz w:val="20"/>
          </w:rPr>
          <w:t xml:space="preserve"> </w:t>
        </w:r>
        <w:r>
          <w:rPr>
            <w:rFonts w:ascii="Verdana" w:hAnsi="Verdana"/>
            <w:sz w:val="20"/>
          </w:rPr>
          <w:t>t</w:t>
        </w:r>
      </w:ins>
      <w:del w:id="2" w:author="Kerry Marshall" w:date="2012-08-06T12:33:00Z">
        <w:r w:rsidR="00212735" w:rsidDel="00986FB0">
          <w:rPr>
            <w:rFonts w:ascii="Verdana" w:hAnsi="Verdana"/>
            <w:sz w:val="20"/>
          </w:rPr>
          <w:delText>T</w:delText>
        </w:r>
      </w:del>
      <w:r w:rsidR="00212735">
        <w:rPr>
          <w:rFonts w:ascii="Verdana" w:hAnsi="Verdana"/>
          <w:sz w:val="20"/>
        </w:rPr>
        <w:t>imely accurate procession of information and reporting</w:t>
      </w: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Will be secure, stable and reliable </w:t>
      </w: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Will be future proofed</w:t>
      </w:r>
    </w:p>
    <w:p w:rsidR="006B3367" w:rsidRDefault="006B3367">
      <w:pPr>
        <w:rPr>
          <w:rFonts w:ascii="Verdana" w:hAnsi="Verdana"/>
          <w:sz w:val="20"/>
        </w:rPr>
      </w:pP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'student outcomes' as defined by each shareholder bu not at the expense of cooperative gain</w:t>
      </w: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'value proposition' includes significantly better functionality, reporting </w:t>
      </w:r>
    </w:p>
    <w:p w:rsidR="006B3367" w:rsidRDefault="006B3367">
      <w:pPr>
        <w:rPr>
          <w:rFonts w:ascii="Verdana" w:hAnsi="Verdana"/>
          <w:sz w:val="20"/>
        </w:rPr>
      </w:pPr>
    </w:p>
    <w:p w:rsidR="006B3367" w:rsidRDefault="0021273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Existing shareholders are satisfied with their return from the investment in Artena, including their most recent investment and the total they have invested in the Society.</w:t>
      </w:r>
    </w:p>
    <w:sectPr w:rsidR="006B3367" w:rsidSect="006B3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276" w:left="1440" w:header="708" w:footer="108" w:gutter="0"/>
      <w:cols w:sep="1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3B6" w:rsidRDefault="002803B6" w:rsidP="006B3DE9">
      <w:pPr>
        <w:spacing w:after="0" w:line="240" w:lineRule="auto"/>
      </w:pPr>
      <w:r>
        <w:separator/>
      </w:r>
    </w:p>
  </w:endnote>
  <w:endnote w:type="continuationSeparator" w:id="0">
    <w:p w:rsidR="002803B6" w:rsidRDefault="002803B6" w:rsidP="006B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00" w:rsidRDefault="00D81C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91190"/>
      <w:docPartObj>
        <w:docPartGallery w:val="Page Numbers (Bottom of Page)"/>
        <w:docPartUnique/>
      </w:docPartObj>
    </w:sdtPr>
    <w:sdtContent>
      <w:p w:rsidR="00C033EC" w:rsidRDefault="00212735" w:rsidP="00E00F1A">
        <w:pPr>
          <w:pStyle w:val="Footer"/>
          <w:pBdr>
            <w:top w:val="single" w:sz="4" w:space="1" w:color="auto"/>
          </w:pBdr>
          <w:tabs>
            <w:tab w:val="clear" w:pos="9360"/>
            <w:tab w:val="right" w:pos="9639"/>
          </w:tabs>
          <w:ind w:right="-613"/>
        </w:pPr>
        <w:r>
          <w:t>Artena Society Limited</w:t>
        </w:r>
        <w:r w:rsidR="00743198">
          <w:tab/>
        </w:r>
        <w:r w:rsidR="00D81C00">
          <w:t>July 2012</w:t>
        </w:r>
        <w:r w:rsidR="00095FF8">
          <w:tab/>
        </w:r>
        <w:r w:rsidR="00C033EC">
          <w:t xml:space="preserve">Page | </w:t>
        </w:r>
        <w:r w:rsidR="00D118AB">
          <w:fldChar w:fldCharType="begin"/>
        </w:r>
        <w:r w:rsidR="00C70922">
          <w:instrText xml:space="preserve"> PAGE   \* MERGEFORMAT </w:instrText>
        </w:r>
        <w:r w:rsidR="00D118AB">
          <w:fldChar w:fldCharType="separate"/>
        </w:r>
        <w:r w:rsidR="00986FB0">
          <w:rPr>
            <w:noProof/>
          </w:rPr>
          <w:t>1</w:t>
        </w:r>
        <w:r w:rsidR="00D118AB">
          <w:rPr>
            <w:noProof/>
          </w:rPr>
          <w:fldChar w:fldCharType="end"/>
        </w:r>
      </w:p>
    </w:sdtContent>
  </w:sdt>
  <w:p w:rsidR="00C033EC" w:rsidRPr="006B3DE9" w:rsidRDefault="00C033EC" w:rsidP="006B3D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00" w:rsidRDefault="00D81C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3B6" w:rsidRDefault="002803B6" w:rsidP="006B3DE9">
      <w:pPr>
        <w:spacing w:after="0" w:line="240" w:lineRule="auto"/>
      </w:pPr>
      <w:r>
        <w:separator/>
      </w:r>
    </w:p>
  </w:footnote>
  <w:footnote w:type="continuationSeparator" w:id="0">
    <w:p w:rsidR="002803B6" w:rsidRDefault="002803B6" w:rsidP="006B3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00" w:rsidRDefault="00D81C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00" w:rsidRDefault="00D81C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00" w:rsidRDefault="00D81C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604"/>
    <w:multiLevelType w:val="hybridMultilevel"/>
    <w:tmpl w:val="58540AD2"/>
    <w:lvl w:ilvl="0" w:tplc="A170F1CE">
      <w:start w:val="1"/>
      <w:numFmt w:val="decimal"/>
      <w:lvlText w:val="%1."/>
      <w:lvlJc w:val="left"/>
      <w:pPr>
        <w:ind w:left="360" w:hanging="360"/>
      </w:pPr>
    </w:lvl>
    <w:lvl w:ilvl="1" w:tplc="03E479C6">
      <w:start w:val="1"/>
      <w:numFmt w:val="upperLetter"/>
      <w:lvlText w:val="%2."/>
      <w:lvlJc w:val="left"/>
      <w:pPr>
        <w:ind w:left="1080" w:hanging="360"/>
      </w:pPr>
    </w:lvl>
    <w:lvl w:ilvl="2" w:tplc="309C1AF0">
      <w:start w:val="1"/>
      <w:numFmt w:val="lowerRoman"/>
      <w:lvlText w:val="%3."/>
      <w:lvlJc w:val="right"/>
      <w:pPr>
        <w:ind w:left="1800" w:hanging="180"/>
      </w:pPr>
    </w:lvl>
    <w:lvl w:ilvl="3" w:tplc="CE38C7C2">
      <w:start w:val="1"/>
      <w:numFmt w:val="decimal"/>
      <w:lvlText w:val="%4."/>
      <w:lvlJc w:val="left"/>
      <w:pPr>
        <w:ind w:left="2520" w:hanging="360"/>
      </w:pPr>
    </w:lvl>
    <w:lvl w:ilvl="4" w:tplc="E7900BB6">
      <w:start w:val="1"/>
      <w:numFmt w:val="lowerLetter"/>
      <w:lvlText w:val="%5."/>
      <w:lvlJc w:val="left"/>
      <w:pPr>
        <w:ind w:left="3240" w:hanging="360"/>
      </w:pPr>
    </w:lvl>
    <w:lvl w:ilvl="5" w:tplc="9F6A4196">
      <w:start w:val="1"/>
      <w:numFmt w:val="lowerRoman"/>
      <w:lvlText w:val="%6."/>
      <w:lvlJc w:val="right"/>
      <w:pPr>
        <w:ind w:left="3960" w:hanging="180"/>
      </w:pPr>
    </w:lvl>
    <w:lvl w:ilvl="6" w:tplc="899E1952">
      <w:start w:val="1"/>
      <w:numFmt w:val="decimal"/>
      <w:lvlText w:val="%7."/>
      <w:lvlJc w:val="left"/>
      <w:pPr>
        <w:ind w:left="4680" w:hanging="360"/>
      </w:pPr>
    </w:lvl>
    <w:lvl w:ilvl="7" w:tplc="E1D2C44A">
      <w:start w:val="1"/>
      <w:numFmt w:val="lowerLetter"/>
      <w:lvlText w:val="%8."/>
      <w:lvlJc w:val="left"/>
      <w:pPr>
        <w:ind w:left="5400" w:hanging="360"/>
      </w:pPr>
    </w:lvl>
    <w:lvl w:ilvl="8" w:tplc="DFE28A7E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27001"/>
    <w:multiLevelType w:val="hybridMultilevel"/>
    <w:tmpl w:val="32F0A288"/>
    <w:lvl w:ilvl="0" w:tplc="939C5C36">
      <w:start w:val="1"/>
      <w:numFmt w:val="decimal"/>
      <w:lvlText w:val="%1."/>
      <w:lvlJc w:val="left"/>
      <w:pPr>
        <w:ind w:left="720" w:hanging="360"/>
      </w:pPr>
    </w:lvl>
    <w:lvl w:ilvl="1" w:tplc="FD7AC7DC">
      <w:start w:val="1"/>
      <w:numFmt w:val="lowerLetter"/>
      <w:lvlText w:val="%2."/>
      <w:lvlJc w:val="left"/>
      <w:pPr>
        <w:ind w:left="1440" w:hanging="360"/>
      </w:pPr>
    </w:lvl>
    <w:lvl w:ilvl="2" w:tplc="ECF03B54">
      <w:start w:val="1"/>
      <w:numFmt w:val="lowerRoman"/>
      <w:lvlText w:val="%3."/>
      <w:lvlJc w:val="right"/>
      <w:pPr>
        <w:ind w:left="2160" w:hanging="180"/>
      </w:pPr>
    </w:lvl>
    <w:lvl w:ilvl="3" w:tplc="5C34BFAE">
      <w:start w:val="1"/>
      <w:numFmt w:val="decimal"/>
      <w:lvlText w:val="%4."/>
      <w:lvlJc w:val="left"/>
      <w:pPr>
        <w:ind w:left="2880" w:hanging="360"/>
      </w:pPr>
    </w:lvl>
    <w:lvl w:ilvl="4" w:tplc="2912F3C2">
      <w:start w:val="1"/>
      <w:numFmt w:val="lowerLetter"/>
      <w:lvlText w:val="%5."/>
      <w:lvlJc w:val="left"/>
      <w:pPr>
        <w:ind w:left="3600" w:hanging="360"/>
      </w:pPr>
    </w:lvl>
    <w:lvl w:ilvl="5" w:tplc="E2E61304">
      <w:start w:val="1"/>
      <w:numFmt w:val="lowerRoman"/>
      <w:lvlText w:val="%6."/>
      <w:lvlJc w:val="right"/>
      <w:pPr>
        <w:ind w:left="4320" w:hanging="180"/>
      </w:pPr>
    </w:lvl>
    <w:lvl w:ilvl="6" w:tplc="EA8CA578">
      <w:start w:val="1"/>
      <w:numFmt w:val="decimal"/>
      <w:lvlText w:val="%7."/>
      <w:lvlJc w:val="left"/>
      <w:pPr>
        <w:ind w:left="5040" w:hanging="360"/>
      </w:pPr>
    </w:lvl>
    <w:lvl w:ilvl="7" w:tplc="725485EA">
      <w:start w:val="1"/>
      <w:numFmt w:val="lowerLetter"/>
      <w:lvlText w:val="%8."/>
      <w:lvlJc w:val="left"/>
      <w:pPr>
        <w:ind w:left="5760" w:hanging="360"/>
      </w:pPr>
    </w:lvl>
    <w:lvl w:ilvl="8" w:tplc="D250CFB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51F60"/>
    <w:multiLevelType w:val="hybridMultilevel"/>
    <w:tmpl w:val="00000000"/>
    <w:lvl w:ilvl="0" w:tplc="C9566BC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C9471B4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9830EB0A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6D8607F8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D58FD8C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7FFEA570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6D6EB16E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07835B4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9AAEB128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3">
    <w:nsid w:val="12D1045A"/>
    <w:multiLevelType w:val="hybridMultilevel"/>
    <w:tmpl w:val="1B280EFC"/>
    <w:lvl w:ilvl="0" w:tplc="826E5888">
      <w:start w:val="1"/>
      <w:numFmt w:val="decimal"/>
      <w:lvlText w:val="%1."/>
      <w:lvlJc w:val="left"/>
      <w:pPr>
        <w:ind w:left="360" w:hanging="360"/>
      </w:pPr>
    </w:lvl>
    <w:lvl w:ilvl="1" w:tplc="E41A61EA">
      <w:start w:val="1"/>
      <w:numFmt w:val="lowerLetter"/>
      <w:lvlText w:val="%2."/>
      <w:lvlJc w:val="left"/>
      <w:pPr>
        <w:ind w:left="1080" w:hanging="360"/>
      </w:pPr>
    </w:lvl>
    <w:lvl w:ilvl="2" w:tplc="D78EF02E">
      <w:start w:val="1"/>
      <w:numFmt w:val="lowerRoman"/>
      <w:lvlText w:val="%3."/>
      <w:lvlJc w:val="right"/>
      <w:pPr>
        <w:ind w:left="1800" w:hanging="180"/>
      </w:pPr>
    </w:lvl>
    <w:lvl w:ilvl="3" w:tplc="9A7E453E">
      <w:start w:val="1"/>
      <w:numFmt w:val="decimal"/>
      <w:lvlText w:val="%4."/>
      <w:lvlJc w:val="left"/>
      <w:pPr>
        <w:ind w:left="2520" w:hanging="360"/>
      </w:pPr>
    </w:lvl>
    <w:lvl w:ilvl="4" w:tplc="AC94397A">
      <w:start w:val="1"/>
      <w:numFmt w:val="lowerLetter"/>
      <w:lvlText w:val="%5."/>
      <w:lvlJc w:val="left"/>
      <w:pPr>
        <w:ind w:left="3240" w:hanging="360"/>
      </w:pPr>
    </w:lvl>
    <w:lvl w:ilvl="5" w:tplc="5CB4FCC0">
      <w:start w:val="1"/>
      <w:numFmt w:val="lowerRoman"/>
      <w:lvlText w:val="%6."/>
      <w:lvlJc w:val="right"/>
      <w:pPr>
        <w:ind w:left="3960" w:hanging="180"/>
      </w:pPr>
    </w:lvl>
    <w:lvl w:ilvl="6" w:tplc="05B8B5FE">
      <w:start w:val="1"/>
      <w:numFmt w:val="decimal"/>
      <w:lvlText w:val="%7."/>
      <w:lvlJc w:val="left"/>
      <w:pPr>
        <w:ind w:left="4680" w:hanging="360"/>
      </w:pPr>
    </w:lvl>
    <w:lvl w:ilvl="7" w:tplc="81E21A26">
      <w:start w:val="1"/>
      <w:numFmt w:val="lowerLetter"/>
      <w:lvlText w:val="%8."/>
      <w:lvlJc w:val="left"/>
      <w:pPr>
        <w:ind w:left="5400" w:hanging="360"/>
      </w:pPr>
    </w:lvl>
    <w:lvl w:ilvl="8" w:tplc="AC4C713A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2C0E5B"/>
    <w:multiLevelType w:val="hybridMultilevel"/>
    <w:tmpl w:val="98300EEA"/>
    <w:lvl w:ilvl="0" w:tplc="C5C22AF4">
      <w:start w:val="1"/>
      <w:numFmt w:val="decimal"/>
      <w:lvlText w:val="%1."/>
      <w:lvlJc w:val="left"/>
      <w:pPr>
        <w:ind w:left="360" w:hanging="360"/>
      </w:pPr>
    </w:lvl>
    <w:lvl w:ilvl="1" w:tplc="489E251A">
      <w:start w:val="1"/>
      <w:numFmt w:val="lowerLetter"/>
      <w:lvlText w:val="%2."/>
      <w:lvlJc w:val="left"/>
      <w:pPr>
        <w:ind w:left="1080" w:hanging="360"/>
      </w:pPr>
    </w:lvl>
    <w:lvl w:ilvl="2" w:tplc="B6AC8A16">
      <w:start w:val="1"/>
      <w:numFmt w:val="lowerRoman"/>
      <w:lvlText w:val="%3."/>
      <w:lvlJc w:val="right"/>
      <w:pPr>
        <w:ind w:left="1800" w:hanging="180"/>
      </w:pPr>
    </w:lvl>
    <w:lvl w:ilvl="3" w:tplc="1A12685A">
      <w:start w:val="1"/>
      <w:numFmt w:val="decimal"/>
      <w:lvlText w:val="%4."/>
      <w:lvlJc w:val="left"/>
      <w:pPr>
        <w:ind w:left="2520" w:hanging="360"/>
      </w:pPr>
    </w:lvl>
    <w:lvl w:ilvl="4" w:tplc="B81818E8">
      <w:start w:val="1"/>
      <w:numFmt w:val="lowerLetter"/>
      <w:lvlText w:val="%5."/>
      <w:lvlJc w:val="left"/>
      <w:pPr>
        <w:ind w:left="3240" w:hanging="360"/>
      </w:pPr>
    </w:lvl>
    <w:lvl w:ilvl="5" w:tplc="D0142DB6">
      <w:start w:val="1"/>
      <w:numFmt w:val="lowerRoman"/>
      <w:lvlText w:val="%6."/>
      <w:lvlJc w:val="right"/>
      <w:pPr>
        <w:ind w:left="3960" w:hanging="180"/>
      </w:pPr>
    </w:lvl>
    <w:lvl w:ilvl="6" w:tplc="2280D9E6">
      <w:start w:val="1"/>
      <w:numFmt w:val="decimal"/>
      <w:lvlText w:val="%7."/>
      <w:lvlJc w:val="left"/>
      <w:pPr>
        <w:ind w:left="4680" w:hanging="360"/>
      </w:pPr>
    </w:lvl>
    <w:lvl w:ilvl="7" w:tplc="F2204050">
      <w:start w:val="1"/>
      <w:numFmt w:val="lowerLetter"/>
      <w:lvlText w:val="%8."/>
      <w:lvlJc w:val="left"/>
      <w:pPr>
        <w:ind w:left="5400" w:hanging="360"/>
      </w:pPr>
    </w:lvl>
    <w:lvl w:ilvl="8" w:tplc="BCBE3CD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3A7515"/>
    <w:multiLevelType w:val="hybridMultilevel"/>
    <w:tmpl w:val="BC8E1C0C"/>
    <w:lvl w:ilvl="0" w:tplc="3A6835FE">
      <w:start w:val="1"/>
      <w:numFmt w:val="decimal"/>
      <w:lvlText w:val="%1."/>
      <w:lvlJc w:val="left"/>
      <w:pPr>
        <w:ind w:left="360" w:hanging="360"/>
      </w:pPr>
    </w:lvl>
    <w:lvl w:ilvl="1" w:tplc="AFB2E382">
      <w:start w:val="1"/>
      <w:numFmt w:val="lowerLetter"/>
      <w:lvlText w:val="%2."/>
      <w:lvlJc w:val="left"/>
      <w:pPr>
        <w:ind w:left="1080" w:hanging="360"/>
      </w:pPr>
    </w:lvl>
    <w:lvl w:ilvl="2" w:tplc="94482DFC">
      <w:start w:val="1"/>
      <w:numFmt w:val="lowerRoman"/>
      <w:lvlText w:val="%3."/>
      <w:lvlJc w:val="right"/>
      <w:pPr>
        <w:ind w:left="1800" w:hanging="180"/>
      </w:pPr>
    </w:lvl>
    <w:lvl w:ilvl="3" w:tplc="6A222BBC">
      <w:start w:val="1"/>
      <w:numFmt w:val="decimal"/>
      <w:lvlText w:val="%4."/>
      <w:lvlJc w:val="left"/>
      <w:pPr>
        <w:ind w:left="2520" w:hanging="360"/>
      </w:pPr>
    </w:lvl>
    <w:lvl w:ilvl="4" w:tplc="42088020">
      <w:start w:val="1"/>
      <w:numFmt w:val="lowerLetter"/>
      <w:lvlText w:val="%5."/>
      <w:lvlJc w:val="left"/>
      <w:pPr>
        <w:ind w:left="3240" w:hanging="360"/>
      </w:pPr>
    </w:lvl>
    <w:lvl w:ilvl="5" w:tplc="DBC0EED0">
      <w:start w:val="1"/>
      <w:numFmt w:val="lowerRoman"/>
      <w:lvlText w:val="%6."/>
      <w:lvlJc w:val="right"/>
      <w:pPr>
        <w:ind w:left="3960" w:hanging="180"/>
      </w:pPr>
    </w:lvl>
    <w:lvl w:ilvl="6" w:tplc="65362A5C">
      <w:start w:val="1"/>
      <w:numFmt w:val="decimal"/>
      <w:lvlText w:val="%7."/>
      <w:lvlJc w:val="left"/>
      <w:pPr>
        <w:ind w:left="4680" w:hanging="360"/>
      </w:pPr>
    </w:lvl>
    <w:lvl w:ilvl="7" w:tplc="7EC26114">
      <w:start w:val="1"/>
      <w:numFmt w:val="lowerLetter"/>
      <w:lvlText w:val="%8."/>
      <w:lvlJc w:val="left"/>
      <w:pPr>
        <w:ind w:left="5400" w:hanging="360"/>
      </w:pPr>
    </w:lvl>
    <w:lvl w:ilvl="8" w:tplc="D49CDF3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1F23A6"/>
    <w:multiLevelType w:val="hybridMultilevel"/>
    <w:tmpl w:val="7FEAAC2E"/>
    <w:lvl w:ilvl="0" w:tplc="C76C2EEA">
      <w:start w:val="1"/>
      <w:numFmt w:val="upperLetter"/>
      <w:lvlText w:val="%1."/>
      <w:lvlJc w:val="left"/>
      <w:pPr>
        <w:ind w:left="1080" w:hanging="360"/>
      </w:pPr>
    </w:lvl>
    <w:lvl w:ilvl="1" w:tplc="34B44FCC">
      <w:start w:val="1"/>
      <w:numFmt w:val="lowerLetter"/>
      <w:lvlText w:val="%2."/>
      <w:lvlJc w:val="left"/>
      <w:pPr>
        <w:ind w:left="1440" w:hanging="360"/>
      </w:pPr>
    </w:lvl>
    <w:lvl w:ilvl="2" w:tplc="B0CC143C">
      <w:start w:val="1"/>
      <w:numFmt w:val="lowerRoman"/>
      <w:lvlText w:val="%3."/>
      <w:lvlJc w:val="right"/>
      <w:pPr>
        <w:ind w:left="2160" w:hanging="180"/>
      </w:pPr>
    </w:lvl>
    <w:lvl w:ilvl="3" w:tplc="9020A3BA">
      <w:start w:val="1"/>
      <w:numFmt w:val="decimal"/>
      <w:lvlText w:val="%4."/>
      <w:lvlJc w:val="left"/>
      <w:pPr>
        <w:ind w:left="2880" w:hanging="360"/>
      </w:pPr>
    </w:lvl>
    <w:lvl w:ilvl="4" w:tplc="C602C42C">
      <w:start w:val="1"/>
      <w:numFmt w:val="lowerLetter"/>
      <w:lvlText w:val="%5."/>
      <w:lvlJc w:val="left"/>
      <w:pPr>
        <w:ind w:left="3600" w:hanging="360"/>
      </w:pPr>
    </w:lvl>
    <w:lvl w:ilvl="5" w:tplc="5C964F24">
      <w:start w:val="1"/>
      <w:numFmt w:val="lowerRoman"/>
      <w:lvlText w:val="%6."/>
      <w:lvlJc w:val="right"/>
      <w:pPr>
        <w:ind w:left="4320" w:hanging="180"/>
      </w:pPr>
    </w:lvl>
    <w:lvl w:ilvl="6" w:tplc="A802E33A">
      <w:start w:val="1"/>
      <w:numFmt w:val="decimal"/>
      <w:lvlText w:val="%7."/>
      <w:lvlJc w:val="left"/>
      <w:pPr>
        <w:ind w:left="5040" w:hanging="360"/>
      </w:pPr>
    </w:lvl>
    <w:lvl w:ilvl="7" w:tplc="D1A2AD58">
      <w:start w:val="1"/>
      <w:numFmt w:val="lowerLetter"/>
      <w:lvlText w:val="%8."/>
      <w:lvlJc w:val="left"/>
      <w:pPr>
        <w:ind w:left="5760" w:hanging="360"/>
      </w:pPr>
    </w:lvl>
    <w:lvl w:ilvl="8" w:tplc="77A8E38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3373A"/>
    <w:multiLevelType w:val="multilevel"/>
    <w:tmpl w:val="D1809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8">
    <w:nsid w:val="1F681AE7"/>
    <w:multiLevelType w:val="hybridMultilevel"/>
    <w:tmpl w:val="634A8FF0"/>
    <w:lvl w:ilvl="0" w:tplc="CF208B3E">
      <w:start w:val="1"/>
      <w:numFmt w:val="decimal"/>
      <w:lvlText w:val="%1."/>
      <w:lvlJc w:val="left"/>
      <w:pPr>
        <w:ind w:left="720" w:hanging="360"/>
      </w:pPr>
    </w:lvl>
    <w:lvl w:ilvl="1" w:tplc="2FD2031A">
      <w:start w:val="1"/>
      <w:numFmt w:val="lowerLetter"/>
      <w:lvlText w:val="%2."/>
      <w:lvlJc w:val="left"/>
      <w:pPr>
        <w:ind w:left="1440" w:hanging="360"/>
      </w:pPr>
    </w:lvl>
    <w:lvl w:ilvl="2" w:tplc="39CCBEA8">
      <w:start w:val="1"/>
      <w:numFmt w:val="lowerRoman"/>
      <w:lvlText w:val="%3."/>
      <w:lvlJc w:val="right"/>
      <w:pPr>
        <w:ind w:left="2160" w:hanging="180"/>
      </w:pPr>
    </w:lvl>
    <w:lvl w:ilvl="3" w:tplc="A5E25BC4">
      <w:start w:val="1"/>
      <w:numFmt w:val="decimal"/>
      <w:lvlText w:val="%4."/>
      <w:lvlJc w:val="left"/>
      <w:pPr>
        <w:ind w:left="2880" w:hanging="360"/>
      </w:pPr>
    </w:lvl>
    <w:lvl w:ilvl="4" w:tplc="DEDC2BAC">
      <w:start w:val="1"/>
      <w:numFmt w:val="lowerLetter"/>
      <w:lvlText w:val="%5."/>
      <w:lvlJc w:val="left"/>
      <w:pPr>
        <w:ind w:left="3600" w:hanging="360"/>
      </w:pPr>
    </w:lvl>
    <w:lvl w:ilvl="5" w:tplc="B3147752">
      <w:start w:val="1"/>
      <w:numFmt w:val="lowerRoman"/>
      <w:lvlText w:val="%6."/>
      <w:lvlJc w:val="right"/>
      <w:pPr>
        <w:ind w:left="4320" w:hanging="180"/>
      </w:pPr>
    </w:lvl>
    <w:lvl w:ilvl="6" w:tplc="F2065D80">
      <w:start w:val="1"/>
      <w:numFmt w:val="decimal"/>
      <w:lvlText w:val="%7."/>
      <w:lvlJc w:val="left"/>
      <w:pPr>
        <w:ind w:left="5040" w:hanging="360"/>
      </w:pPr>
    </w:lvl>
    <w:lvl w:ilvl="7" w:tplc="57F0F076">
      <w:start w:val="1"/>
      <w:numFmt w:val="lowerLetter"/>
      <w:lvlText w:val="%8."/>
      <w:lvlJc w:val="left"/>
      <w:pPr>
        <w:ind w:left="5760" w:hanging="360"/>
      </w:pPr>
    </w:lvl>
    <w:lvl w:ilvl="8" w:tplc="8B248E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404E5"/>
    <w:multiLevelType w:val="hybridMultilevel"/>
    <w:tmpl w:val="7778D216"/>
    <w:lvl w:ilvl="0" w:tplc="07D82AA6">
      <w:start w:val="1"/>
      <w:numFmt w:val="decimal"/>
      <w:lvlText w:val="%1."/>
      <w:lvlJc w:val="left"/>
      <w:pPr>
        <w:ind w:left="720" w:hanging="360"/>
      </w:pPr>
    </w:lvl>
    <w:lvl w:ilvl="1" w:tplc="6CE4C852">
      <w:start w:val="1"/>
      <w:numFmt w:val="lowerLetter"/>
      <w:lvlText w:val="%2."/>
      <w:lvlJc w:val="left"/>
      <w:pPr>
        <w:ind w:left="1440" w:hanging="360"/>
      </w:pPr>
    </w:lvl>
    <w:lvl w:ilvl="2" w:tplc="7A825F7C">
      <w:start w:val="1"/>
      <w:numFmt w:val="lowerRoman"/>
      <w:lvlText w:val="%3."/>
      <w:lvlJc w:val="right"/>
      <w:pPr>
        <w:ind w:left="2160" w:hanging="180"/>
      </w:pPr>
    </w:lvl>
    <w:lvl w:ilvl="3" w:tplc="925E853C">
      <w:start w:val="1"/>
      <w:numFmt w:val="decimal"/>
      <w:lvlText w:val="%4."/>
      <w:lvlJc w:val="left"/>
      <w:pPr>
        <w:ind w:left="2880" w:hanging="360"/>
      </w:pPr>
    </w:lvl>
    <w:lvl w:ilvl="4" w:tplc="B7E44B8A">
      <w:start w:val="1"/>
      <w:numFmt w:val="lowerLetter"/>
      <w:lvlText w:val="%5."/>
      <w:lvlJc w:val="left"/>
      <w:pPr>
        <w:ind w:left="3600" w:hanging="360"/>
      </w:pPr>
    </w:lvl>
    <w:lvl w:ilvl="5" w:tplc="5F20B090">
      <w:start w:val="1"/>
      <w:numFmt w:val="lowerRoman"/>
      <w:lvlText w:val="%6."/>
      <w:lvlJc w:val="right"/>
      <w:pPr>
        <w:ind w:left="4320" w:hanging="180"/>
      </w:pPr>
    </w:lvl>
    <w:lvl w:ilvl="6" w:tplc="126058A0">
      <w:start w:val="1"/>
      <w:numFmt w:val="decimal"/>
      <w:lvlText w:val="%7."/>
      <w:lvlJc w:val="left"/>
      <w:pPr>
        <w:ind w:left="5040" w:hanging="360"/>
      </w:pPr>
    </w:lvl>
    <w:lvl w:ilvl="7" w:tplc="8258CA52">
      <w:start w:val="1"/>
      <w:numFmt w:val="lowerLetter"/>
      <w:lvlText w:val="%8."/>
      <w:lvlJc w:val="left"/>
      <w:pPr>
        <w:ind w:left="5760" w:hanging="360"/>
      </w:pPr>
    </w:lvl>
    <w:lvl w:ilvl="8" w:tplc="1FC2981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E2844"/>
    <w:multiLevelType w:val="hybridMultilevel"/>
    <w:tmpl w:val="A1BE9958"/>
    <w:lvl w:ilvl="0" w:tplc="5240DC5C">
      <w:start w:val="1"/>
      <w:numFmt w:val="decimal"/>
      <w:lvlText w:val="%1."/>
      <w:lvlJc w:val="left"/>
      <w:pPr>
        <w:ind w:left="720" w:hanging="360"/>
      </w:pPr>
    </w:lvl>
    <w:lvl w:ilvl="1" w:tplc="71228C98">
      <w:start w:val="1"/>
      <w:numFmt w:val="lowerLetter"/>
      <w:lvlText w:val="%2."/>
      <w:lvlJc w:val="left"/>
      <w:pPr>
        <w:ind w:left="1440" w:hanging="360"/>
      </w:pPr>
    </w:lvl>
    <w:lvl w:ilvl="2" w:tplc="1F2A1376">
      <w:start w:val="1"/>
      <w:numFmt w:val="lowerRoman"/>
      <w:lvlText w:val="%3."/>
      <w:lvlJc w:val="right"/>
      <w:pPr>
        <w:ind w:left="2160" w:hanging="180"/>
      </w:pPr>
    </w:lvl>
    <w:lvl w:ilvl="3" w:tplc="F6F23392">
      <w:start w:val="1"/>
      <w:numFmt w:val="decimal"/>
      <w:lvlText w:val="%4."/>
      <w:lvlJc w:val="left"/>
      <w:pPr>
        <w:ind w:left="2880" w:hanging="360"/>
      </w:pPr>
    </w:lvl>
    <w:lvl w:ilvl="4" w:tplc="D5FCC768">
      <w:start w:val="1"/>
      <w:numFmt w:val="lowerLetter"/>
      <w:lvlText w:val="%5."/>
      <w:lvlJc w:val="left"/>
      <w:pPr>
        <w:ind w:left="3600" w:hanging="360"/>
      </w:pPr>
    </w:lvl>
    <w:lvl w:ilvl="5" w:tplc="76E824E8">
      <w:start w:val="1"/>
      <w:numFmt w:val="lowerRoman"/>
      <w:lvlText w:val="%6."/>
      <w:lvlJc w:val="right"/>
      <w:pPr>
        <w:ind w:left="4320" w:hanging="180"/>
      </w:pPr>
    </w:lvl>
    <w:lvl w:ilvl="6" w:tplc="42C623C6">
      <w:start w:val="1"/>
      <w:numFmt w:val="decimal"/>
      <w:lvlText w:val="%7."/>
      <w:lvlJc w:val="left"/>
      <w:pPr>
        <w:ind w:left="5040" w:hanging="360"/>
      </w:pPr>
    </w:lvl>
    <w:lvl w:ilvl="7" w:tplc="AA3E7EE4">
      <w:start w:val="1"/>
      <w:numFmt w:val="lowerLetter"/>
      <w:lvlText w:val="%8."/>
      <w:lvlJc w:val="left"/>
      <w:pPr>
        <w:ind w:left="5760" w:hanging="360"/>
      </w:pPr>
    </w:lvl>
    <w:lvl w:ilvl="8" w:tplc="9184F8B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E5D75"/>
    <w:multiLevelType w:val="hybridMultilevel"/>
    <w:tmpl w:val="5E1271C0"/>
    <w:lvl w:ilvl="0" w:tplc="7CF896BA">
      <w:start w:val="1"/>
      <w:numFmt w:val="upperLetter"/>
      <w:lvlText w:val="%1."/>
      <w:lvlJc w:val="left"/>
      <w:pPr>
        <w:ind w:left="1080" w:hanging="360"/>
      </w:pPr>
    </w:lvl>
    <w:lvl w:ilvl="1" w:tplc="D344899A">
      <w:start w:val="1"/>
      <w:numFmt w:val="lowerLetter"/>
      <w:lvlText w:val="%2."/>
      <w:lvlJc w:val="left"/>
      <w:pPr>
        <w:ind w:left="1440" w:hanging="360"/>
      </w:pPr>
    </w:lvl>
    <w:lvl w:ilvl="2" w:tplc="3D28A6CC">
      <w:start w:val="1"/>
      <w:numFmt w:val="lowerRoman"/>
      <w:lvlText w:val="%3."/>
      <w:lvlJc w:val="right"/>
      <w:pPr>
        <w:ind w:left="2160" w:hanging="180"/>
      </w:pPr>
    </w:lvl>
    <w:lvl w:ilvl="3" w:tplc="77740B2E">
      <w:start w:val="1"/>
      <w:numFmt w:val="decimal"/>
      <w:lvlText w:val="%4."/>
      <w:lvlJc w:val="left"/>
      <w:pPr>
        <w:ind w:left="2880" w:hanging="360"/>
      </w:pPr>
    </w:lvl>
    <w:lvl w:ilvl="4" w:tplc="548E5B0E">
      <w:start w:val="1"/>
      <w:numFmt w:val="lowerLetter"/>
      <w:lvlText w:val="%5."/>
      <w:lvlJc w:val="left"/>
      <w:pPr>
        <w:ind w:left="3600" w:hanging="360"/>
      </w:pPr>
    </w:lvl>
    <w:lvl w:ilvl="5" w:tplc="822419BC">
      <w:start w:val="1"/>
      <w:numFmt w:val="lowerRoman"/>
      <w:lvlText w:val="%6."/>
      <w:lvlJc w:val="right"/>
      <w:pPr>
        <w:ind w:left="4320" w:hanging="180"/>
      </w:pPr>
    </w:lvl>
    <w:lvl w:ilvl="6" w:tplc="9740E4C0">
      <w:start w:val="1"/>
      <w:numFmt w:val="decimal"/>
      <w:lvlText w:val="%7."/>
      <w:lvlJc w:val="left"/>
      <w:pPr>
        <w:ind w:left="5040" w:hanging="360"/>
      </w:pPr>
    </w:lvl>
    <w:lvl w:ilvl="7" w:tplc="42A2A5D2">
      <w:start w:val="1"/>
      <w:numFmt w:val="lowerLetter"/>
      <w:lvlText w:val="%8."/>
      <w:lvlJc w:val="left"/>
      <w:pPr>
        <w:ind w:left="5760" w:hanging="360"/>
      </w:pPr>
    </w:lvl>
    <w:lvl w:ilvl="8" w:tplc="F490DDB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36A23"/>
    <w:multiLevelType w:val="multilevel"/>
    <w:tmpl w:val="49EAE634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2CC362FA"/>
    <w:multiLevelType w:val="hybridMultilevel"/>
    <w:tmpl w:val="269C9016"/>
    <w:lvl w:ilvl="0" w:tplc="1D280F92">
      <w:start w:val="1"/>
      <w:numFmt w:val="upperLetter"/>
      <w:lvlText w:val="%1."/>
      <w:lvlJc w:val="left"/>
      <w:pPr>
        <w:ind w:left="1080" w:hanging="360"/>
      </w:pPr>
    </w:lvl>
    <w:lvl w:ilvl="1" w:tplc="B6824C0E">
      <w:start w:val="1"/>
      <w:numFmt w:val="lowerLetter"/>
      <w:lvlText w:val="%2."/>
      <w:lvlJc w:val="left"/>
      <w:pPr>
        <w:ind w:left="1440" w:hanging="360"/>
      </w:pPr>
    </w:lvl>
    <w:lvl w:ilvl="2" w:tplc="2514E360">
      <w:start w:val="1"/>
      <w:numFmt w:val="lowerRoman"/>
      <w:lvlText w:val="%3."/>
      <w:lvlJc w:val="right"/>
      <w:pPr>
        <w:ind w:left="2160" w:hanging="180"/>
      </w:pPr>
    </w:lvl>
    <w:lvl w:ilvl="3" w:tplc="6F1C0242">
      <w:start w:val="1"/>
      <w:numFmt w:val="decimal"/>
      <w:lvlText w:val="%4."/>
      <w:lvlJc w:val="left"/>
      <w:pPr>
        <w:ind w:left="2880" w:hanging="360"/>
      </w:pPr>
    </w:lvl>
    <w:lvl w:ilvl="4" w:tplc="1CA695C8">
      <w:start w:val="1"/>
      <w:numFmt w:val="lowerLetter"/>
      <w:lvlText w:val="%5."/>
      <w:lvlJc w:val="left"/>
      <w:pPr>
        <w:ind w:left="3600" w:hanging="360"/>
      </w:pPr>
    </w:lvl>
    <w:lvl w:ilvl="5" w:tplc="A3824484">
      <w:start w:val="1"/>
      <w:numFmt w:val="lowerRoman"/>
      <w:lvlText w:val="%6."/>
      <w:lvlJc w:val="right"/>
      <w:pPr>
        <w:ind w:left="4320" w:hanging="180"/>
      </w:pPr>
    </w:lvl>
    <w:lvl w:ilvl="6" w:tplc="031CB2A6">
      <w:start w:val="1"/>
      <w:numFmt w:val="decimal"/>
      <w:lvlText w:val="%7."/>
      <w:lvlJc w:val="left"/>
      <w:pPr>
        <w:ind w:left="5040" w:hanging="360"/>
      </w:pPr>
    </w:lvl>
    <w:lvl w:ilvl="7" w:tplc="0D908B9E">
      <w:start w:val="1"/>
      <w:numFmt w:val="lowerLetter"/>
      <w:lvlText w:val="%8."/>
      <w:lvlJc w:val="left"/>
      <w:pPr>
        <w:ind w:left="5760" w:hanging="360"/>
      </w:pPr>
    </w:lvl>
    <w:lvl w:ilvl="8" w:tplc="B288B5E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E0EF2"/>
    <w:multiLevelType w:val="multilevel"/>
    <w:tmpl w:val="4C3E63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C55E7"/>
    <w:multiLevelType w:val="hybridMultilevel"/>
    <w:tmpl w:val="4C3E6370"/>
    <w:lvl w:ilvl="0" w:tplc="0980B552">
      <w:start w:val="1"/>
      <w:numFmt w:val="decimal"/>
      <w:lvlText w:val="%1."/>
      <w:lvlJc w:val="left"/>
      <w:pPr>
        <w:ind w:left="360" w:hanging="360"/>
      </w:pPr>
    </w:lvl>
    <w:lvl w:ilvl="1" w:tplc="9D961C24">
      <w:start w:val="1"/>
      <w:numFmt w:val="lowerLetter"/>
      <w:lvlText w:val="%2."/>
      <w:lvlJc w:val="left"/>
      <w:pPr>
        <w:ind w:left="1080" w:hanging="360"/>
      </w:pPr>
    </w:lvl>
    <w:lvl w:ilvl="2" w:tplc="075A87C6">
      <w:start w:val="1"/>
      <w:numFmt w:val="lowerRoman"/>
      <w:lvlText w:val="%3."/>
      <w:lvlJc w:val="right"/>
      <w:pPr>
        <w:ind w:left="1800" w:hanging="180"/>
      </w:pPr>
    </w:lvl>
    <w:lvl w:ilvl="3" w:tplc="266C896A">
      <w:start w:val="1"/>
      <w:numFmt w:val="decimal"/>
      <w:lvlText w:val="%4."/>
      <w:lvlJc w:val="left"/>
      <w:pPr>
        <w:ind w:left="2520" w:hanging="360"/>
      </w:pPr>
    </w:lvl>
    <w:lvl w:ilvl="4" w:tplc="483A6B14">
      <w:start w:val="1"/>
      <w:numFmt w:val="lowerLetter"/>
      <w:lvlText w:val="%5."/>
      <w:lvlJc w:val="left"/>
      <w:pPr>
        <w:ind w:left="3240" w:hanging="360"/>
      </w:pPr>
    </w:lvl>
    <w:lvl w:ilvl="5" w:tplc="3BAA6198">
      <w:start w:val="1"/>
      <w:numFmt w:val="lowerRoman"/>
      <w:lvlText w:val="%6."/>
      <w:lvlJc w:val="right"/>
      <w:pPr>
        <w:ind w:left="3960" w:hanging="180"/>
      </w:pPr>
    </w:lvl>
    <w:lvl w:ilvl="6" w:tplc="7254A216">
      <w:start w:val="1"/>
      <w:numFmt w:val="decimal"/>
      <w:lvlText w:val="%7."/>
      <w:lvlJc w:val="left"/>
      <w:pPr>
        <w:ind w:left="4680" w:hanging="360"/>
      </w:pPr>
    </w:lvl>
    <w:lvl w:ilvl="7" w:tplc="8EB659C2">
      <w:start w:val="1"/>
      <w:numFmt w:val="lowerLetter"/>
      <w:lvlText w:val="%8."/>
      <w:lvlJc w:val="left"/>
      <w:pPr>
        <w:ind w:left="5400" w:hanging="360"/>
      </w:pPr>
    </w:lvl>
    <w:lvl w:ilvl="8" w:tplc="F62A604E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B041F7"/>
    <w:multiLevelType w:val="hybridMultilevel"/>
    <w:tmpl w:val="1EA4C886"/>
    <w:lvl w:ilvl="0" w:tplc="AAF643FE">
      <w:start w:val="1"/>
      <w:numFmt w:val="decimal"/>
      <w:lvlText w:val="%1."/>
      <w:lvlJc w:val="left"/>
      <w:pPr>
        <w:ind w:left="360" w:hanging="360"/>
      </w:pPr>
      <w:rPr>
        <w:rFonts w:ascii="Tahoma" w:hAnsi="Tahoma"/>
        <w:sz w:val="22"/>
      </w:rPr>
    </w:lvl>
    <w:lvl w:ilvl="1" w:tplc="F8D23B60">
      <w:start w:val="1"/>
      <w:numFmt w:val="lowerLetter"/>
      <w:lvlText w:val="%2."/>
      <w:lvlJc w:val="left"/>
      <w:pPr>
        <w:ind w:left="1080" w:hanging="360"/>
      </w:pPr>
    </w:lvl>
    <w:lvl w:ilvl="2" w:tplc="515002AE">
      <w:start w:val="1"/>
      <w:numFmt w:val="lowerRoman"/>
      <w:lvlText w:val="%3."/>
      <w:lvlJc w:val="right"/>
      <w:pPr>
        <w:ind w:left="1800" w:hanging="180"/>
      </w:pPr>
    </w:lvl>
    <w:lvl w:ilvl="3" w:tplc="4E629B74">
      <w:start w:val="1"/>
      <w:numFmt w:val="decimal"/>
      <w:lvlText w:val="%4."/>
      <w:lvlJc w:val="left"/>
      <w:pPr>
        <w:ind w:left="2520" w:hanging="360"/>
      </w:pPr>
    </w:lvl>
    <w:lvl w:ilvl="4" w:tplc="16CCF92C">
      <w:start w:val="1"/>
      <w:numFmt w:val="lowerLetter"/>
      <w:lvlText w:val="%5."/>
      <w:lvlJc w:val="left"/>
      <w:pPr>
        <w:ind w:left="3240" w:hanging="360"/>
      </w:pPr>
    </w:lvl>
    <w:lvl w:ilvl="5" w:tplc="C152FB4C">
      <w:start w:val="1"/>
      <w:numFmt w:val="lowerRoman"/>
      <w:lvlText w:val="%6."/>
      <w:lvlJc w:val="right"/>
      <w:pPr>
        <w:ind w:left="3960" w:hanging="180"/>
      </w:pPr>
    </w:lvl>
    <w:lvl w:ilvl="6" w:tplc="1DA47AF2">
      <w:start w:val="1"/>
      <w:numFmt w:val="decimal"/>
      <w:lvlText w:val="%7."/>
      <w:lvlJc w:val="left"/>
      <w:pPr>
        <w:ind w:left="4680" w:hanging="360"/>
      </w:pPr>
    </w:lvl>
    <w:lvl w:ilvl="7" w:tplc="08621880">
      <w:start w:val="1"/>
      <w:numFmt w:val="lowerLetter"/>
      <w:lvlText w:val="%8."/>
      <w:lvlJc w:val="left"/>
      <w:pPr>
        <w:ind w:left="5400" w:hanging="360"/>
      </w:pPr>
    </w:lvl>
    <w:lvl w:ilvl="8" w:tplc="32CE736C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25309D"/>
    <w:multiLevelType w:val="hybridMultilevel"/>
    <w:tmpl w:val="8F7624C4"/>
    <w:lvl w:ilvl="0" w:tplc="8918DFA2">
      <w:start w:val="1"/>
      <w:numFmt w:val="decimal"/>
      <w:lvlText w:val="%1."/>
      <w:lvlJc w:val="left"/>
      <w:pPr>
        <w:ind w:left="720" w:hanging="360"/>
      </w:pPr>
    </w:lvl>
    <w:lvl w:ilvl="1" w:tplc="E3A6FB9A">
      <w:start w:val="1"/>
      <w:numFmt w:val="lowerLetter"/>
      <w:lvlText w:val="%2."/>
      <w:lvlJc w:val="left"/>
      <w:pPr>
        <w:ind w:left="1440" w:hanging="360"/>
      </w:pPr>
    </w:lvl>
    <w:lvl w:ilvl="2" w:tplc="0F407F46">
      <w:start w:val="1"/>
      <w:numFmt w:val="lowerRoman"/>
      <w:lvlText w:val="%3."/>
      <w:lvlJc w:val="right"/>
      <w:pPr>
        <w:ind w:left="2160" w:hanging="180"/>
      </w:pPr>
    </w:lvl>
    <w:lvl w:ilvl="3" w:tplc="46AA5192">
      <w:start w:val="1"/>
      <w:numFmt w:val="decimal"/>
      <w:lvlText w:val="%4."/>
      <w:lvlJc w:val="left"/>
      <w:pPr>
        <w:ind w:left="2880" w:hanging="360"/>
      </w:pPr>
    </w:lvl>
    <w:lvl w:ilvl="4" w:tplc="B3382326">
      <w:start w:val="1"/>
      <w:numFmt w:val="lowerLetter"/>
      <w:lvlText w:val="%5."/>
      <w:lvlJc w:val="left"/>
      <w:pPr>
        <w:ind w:left="3600" w:hanging="360"/>
      </w:pPr>
    </w:lvl>
    <w:lvl w:ilvl="5" w:tplc="E97E19C2">
      <w:start w:val="1"/>
      <w:numFmt w:val="lowerRoman"/>
      <w:lvlText w:val="%6."/>
      <w:lvlJc w:val="right"/>
      <w:pPr>
        <w:ind w:left="4320" w:hanging="180"/>
      </w:pPr>
    </w:lvl>
    <w:lvl w:ilvl="6" w:tplc="76366178">
      <w:start w:val="1"/>
      <w:numFmt w:val="decimal"/>
      <w:lvlText w:val="%7."/>
      <w:lvlJc w:val="left"/>
      <w:pPr>
        <w:ind w:left="5040" w:hanging="360"/>
      </w:pPr>
    </w:lvl>
    <w:lvl w:ilvl="7" w:tplc="AF2A82CE">
      <w:start w:val="1"/>
      <w:numFmt w:val="lowerLetter"/>
      <w:lvlText w:val="%8."/>
      <w:lvlJc w:val="left"/>
      <w:pPr>
        <w:ind w:left="5760" w:hanging="360"/>
      </w:pPr>
    </w:lvl>
    <w:lvl w:ilvl="8" w:tplc="BF500E2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B6440"/>
    <w:multiLevelType w:val="multilevel"/>
    <w:tmpl w:val="34A4D7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8D3B79"/>
    <w:multiLevelType w:val="hybridMultilevel"/>
    <w:tmpl w:val="00000000"/>
    <w:lvl w:ilvl="0" w:tplc="B9B02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C409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4C5D5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 w:tplc="A9CC92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C1E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B0D5C0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 w:tplc="BC56E1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EEBA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5E8496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9E0885"/>
    <w:multiLevelType w:val="hybridMultilevel"/>
    <w:tmpl w:val="2AFA14AC"/>
    <w:lvl w:ilvl="0" w:tplc="85D0FC16">
      <w:start w:val="1"/>
      <w:numFmt w:val="decimal"/>
      <w:lvlText w:val="%1."/>
      <w:lvlJc w:val="left"/>
      <w:pPr>
        <w:ind w:left="360" w:hanging="360"/>
      </w:pPr>
    </w:lvl>
    <w:lvl w:ilvl="1" w:tplc="96303D8E">
      <w:start w:val="1"/>
      <w:numFmt w:val="lowerLetter"/>
      <w:lvlText w:val="%2."/>
      <w:lvlJc w:val="left"/>
      <w:pPr>
        <w:ind w:left="1080" w:hanging="360"/>
      </w:pPr>
    </w:lvl>
    <w:lvl w:ilvl="2" w:tplc="ED44C998">
      <w:start w:val="1"/>
      <w:numFmt w:val="lowerRoman"/>
      <w:lvlText w:val="%3."/>
      <w:lvlJc w:val="right"/>
      <w:pPr>
        <w:ind w:left="1800" w:hanging="180"/>
      </w:pPr>
    </w:lvl>
    <w:lvl w:ilvl="3" w:tplc="4A24B48A">
      <w:start w:val="1"/>
      <w:numFmt w:val="decimal"/>
      <w:lvlText w:val="%4."/>
      <w:lvlJc w:val="left"/>
      <w:pPr>
        <w:ind w:left="2520" w:hanging="360"/>
      </w:pPr>
    </w:lvl>
    <w:lvl w:ilvl="4" w:tplc="BE903D96">
      <w:start w:val="1"/>
      <w:numFmt w:val="lowerLetter"/>
      <w:lvlText w:val="%5."/>
      <w:lvlJc w:val="left"/>
      <w:pPr>
        <w:ind w:left="3240" w:hanging="360"/>
      </w:pPr>
    </w:lvl>
    <w:lvl w:ilvl="5" w:tplc="381877A2">
      <w:start w:val="1"/>
      <w:numFmt w:val="lowerRoman"/>
      <w:lvlText w:val="%6."/>
      <w:lvlJc w:val="right"/>
      <w:pPr>
        <w:ind w:left="3960" w:hanging="180"/>
      </w:pPr>
    </w:lvl>
    <w:lvl w:ilvl="6" w:tplc="FD6A864C">
      <w:start w:val="1"/>
      <w:numFmt w:val="decimal"/>
      <w:lvlText w:val="%7."/>
      <w:lvlJc w:val="left"/>
      <w:pPr>
        <w:ind w:left="4680" w:hanging="360"/>
      </w:pPr>
    </w:lvl>
    <w:lvl w:ilvl="7" w:tplc="ABB6F612">
      <w:start w:val="1"/>
      <w:numFmt w:val="lowerLetter"/>
      <w:lvlText w:val="%8."/>
      <w:lvlJc w:val="left"/>
      <w:pPr>
        <w:ind w:left="5400" w:hanging="360"/>
      </w:pPr>
    </w:lvl>
    <w:lvl w:ilvl="8" w:tplc="D2F235B6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9D24CB"/>
    <w:multiLevelType w:val="hybridMultilevel"/>
    <w:tmpl w:val="99AA9B84"/>
    <w:lvl w:ilvl="0" w:tplc="4694FAA6">
      <w:start w:val="1"/>
      <w:numFmt w:val="decimal"/>
      <w:lvlText w:val="%1."/>
      <w:lvlJc w:val="left"/>
      <w:pPr>
        <w:ind w:left="720" w:hanging="360"/>
      </w:pPr>
    </w:lvl>
    <w:lvl w:ilvl="1" w:tplc="386A8CCC">
      <w:start w:val="1"/>
      <w:numFmt w:val="lowerLetter"/>
      <w:lvlText w:val="%2."/>
      <w:lvlJc w:val="left"/>
      <w:pPr>
        <w:ind w:left="1440" w:hanging="360"/>
      </w:pPr>
    </w:lvl>
    <w:lvl w:ilvl="2" w:tplc="EBFCD3EE">
      <w:start w:val="1"/>
      <w:numFmt w:val="lowerRoman"/>
      <w:lvlText w:val="%3."/>
      <w:lvlJc w:val="right"/>
      <w:pPr>
        <w:ind w:left="2160" w:hanging="180"/>
      </w:pPr>
    </w:lvl>
    <w:lvl w:ilvl="3" w:tplc="0D7A4284">
      <w:start w:val="1"/>
      <w:numFmt w:val="decimal"/>
      <w:lvlText w:val="%4."/>
      <w:lvlJc w:val="left"/>
      <w:pPr>
        <w:ind w:left="2880" w:hanging="360"/>
      </w:pPr>
    </w:lvl>
    <w:lvl w:ilvl="4" w:tplc="112E953C">
      <w:start w:val="1"/>
      <w:numFmt w:val="lowerLetter"/>
      <w:lvlText w:val="%5."/>
      <w:lvlJc w:val="left"/>
      <w:pPr>
        <w:ind w:left="3600" w:hanging="360"/>
      </w:pPr>
    </w:lvl>
    <w:lvl w:ilvl="5" w:tplc="A7001CBC">
      <w:start w:val="1"/>
      <w:numFmt w:val="lowerRoman"/>
      <w:lvlText w:val="%6."/>
      <w:lvlJc w:val="right"/>
      <w:pPr>
        <w:ind w:left="4320" w:hanging="180"/>
      </w:pPr>
    </w:lvl>
    <w:lvl w:ilvl="6" w:tplc="B78E6ECE">
      <w:start w:val="1"/>
      <w:numFmt w:val="decimal"/>
      <w:lvlText w:val="%7."/>
      <w:lvlJc w:val="left"/>
      <w:pPr>
        <w:ind w:left="5040" w:hanging="360"/>
      </w:pPr>
    </w:lvl>
    <w:lvl w:ilvl="7" w:tplc="50EE3104">
      <w:start w:val="1"/>
      <w:numFmt w:val="lowerLetter"/>
      <w:lvlText w:val="%8."/>
      <w:lvlJc w:val="left"/>
      <w:pPr>
        <w:ind w:left="5760" w:hanging="360"/>
      </w:pPr>
    </w:lvl>
    <w:lvl w:ilvl="8" w:tplc="AD7E6F1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34D4E"/>
    <w:multiLevelType w:val="multilevel"/>
    <w:tmpl w:val="D1809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23">
    <w:nsid w:val="44181F80"/>
    <w:multiLevelType w:val="hybridMultilevel"/>
    <w:tmpl w:val="436E22E0"/>
    <w:lvl w:ilvl="0" w:tplc="7AF44E72">
      <w:start w:val="1"/>
      <w:numFmt w:val="lowerLetter"/>
      <w:lvlText w:val="%1."/>
      <w:lvlJc w:val="left"/>
      <w:pPr>
        <w:ind w:left="1800" w:hanging="360"/>
      </w:pPr>
    </w:lvl>
    <w:lvl w:ilvl="1" w:tplc="FD88E450">
      <w:start w:val="1"/>
      <w:numFmt w:val="lowerLetter"/>
      <w:lvlText w:val="%2."/>
      <w:lvlJc w:val="left"/>
      <w:pPr>
        <w:ind w:left="2160" w:hanging="360"/>
      </w:pPr>
    </w:lvl>
    <w:lvl w:ilvl="2" w:tplc="77ECF426">
      <w:start w:val="1"/>
      <w:numFmt w:val="lowerRoman"/>
      <w:lvlText w:val="%3."/>
      <w:lvlJc w:val="right"/>
      <w:pPr>
        <w:ind w:left="2880" w:hanging="180"/>
      </w:pPr>
    </w:lvl>
    <w:lvl w:ilvl="3" w:tplc="D756AC32">
      <w:start w:val="1"/>
      <w:numFmt w:val="decimal"/>
      <w:lvlText w:val="%4."/>
      <w:lvlJc w:val="left"/>
      <w:pPr>
        <w:ind w:left="3600" w:hanging="360"/>
      </w:pPr>
    </w:lvl>
    <w:lvl w:ilvl="4" w:tplc="81644C58">
      <w:start w:val="1"/>
      <w:numFmt w:val="lowerLetter"/>
      <w:lvlText w:val="%5."/>
      <w:lvlJc w:val="left"/>
      <w:pPr>
        <w:ind w:left="4320" w:hanging="360"/>
      </w:pPr>
    </w:lvl>
    <w:lvl w:ilvl="5" w:tplc="28FA708A">
      <w:start w:val="1"/>
      <w:numFmt w:val="lowerRoman"/>
      <w:lvlText w:val="%6."/>
      <w:lvlJc w:val="right"/>
      <w:pPr>
        <w:ind w:left="5040" w:hanging="180"/>
      </w:pPr>
    </w:lvl>
    <w:lvl w:ilvl="6" w:tplc="BF940F2C">
      <w:start w:val="1"/>
      <w:numFmt w:val="decimal"/>
      <w:lvlText w:val="%7."/>
      <w:lvlJc w:val="left"/>
      <w:pPr>
        <w:ind w:left="5760" w:hanging="360"/>
      </w:pPr>
    </w:lvl>
    <w:lvl w:ilvl="7" w:tplc="740C4D30">
      <w:start w:val="1"/>
      <w:numFmt w:val="lowerLetter"/>
      <w:lvlText w:val="%8."/>
      <w:lvlJc w:val="left"/>
      <w:pPr>
        <w:ind w:left="6480" w:hanging="360"/>
      </w:pPr>
    </w:lvl>
    <w:lvl w:ilvl="8" w:tplc="79681A9C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6DB7A6B"/>
    <w:multiLevelType w:val="hybridMultilevel"/>
    <w:tmpl w:val="86A4E54E"/>
    <w:lvl w:ilvl="0" w:tplc="AD726BEC">
      <w:start w:val="1"/>
      <w:numFmt w:val="decimal"/>
      <w:lvlText w:val="%1."/>
      <w:lvlJc w:val="left"/>
      <w:pPr>
        <w:ind w:left="360" w:hanging="360"/>
      </w:pPr>
    </w:lvl>
    <w:lvl w:ilvl="1" w:tplc="B414D694">
      <w:start w:val="1"/>
      <w:numFmt w:val="upperLetter"/>
      <w:lvlText w:val="%2."/>
      <w:lvlJc w:val="left"/>
      <w:pPr>
        <w:ind w:left="1080" w:hanging="360"/>
      </w:pPr>
    </w:lvl>
    <w:lvl w:ilvl="2" w:tplc="876E15A8">
      <w:start w:val="1"/>
      <w:numFmt w:val="lowerRoman"/>
      <w:lvlText w:val="%3."/>
      <w:lvlJc w:val="right"/>
      <w:pPr>
        <w:ind w:left="1800" w:hanging="180"/>
      </w:pPr>
    </w:lvl>
    <w:lvl w:ilvl="3" w:tplc="1BA2891E">
      <w:start w:val="1"/>
      <w:numFmt w:val="decimal"/>
      <w:lvlText w:val="%4."/>
      <w:lvlJc w:val="left"/>
      <w:pPr>
        <w:ind w:left="2520" w:hanging="360"/>
      </w:pPr>
    </w:lvl>
    <w:lvl w:ilvl="4" w:tplc="A59259DE">
      <w:start w:val="1"/>
      <w:numFmt w:val="lowerLetter"/>
      <w:lvlText w:val="%5."/>
      <w:lvlJc w:val="left"/>
      <w:pPr>
        <w:ind w:left="3240" w:hanging="360"/>
      </w:pPr>
    </w:lvl>
    <w:lvl w:ilvl="5" w:tplc="0B16B244">
      <w:start w:val="1"/>
      <w:numFmt w:val="lowerRoman"/>
      <w:lvlText w:val="%6."/>
      <w:lvlJc w:val="right"/>
      <w:pPr>
        <w:ind w:left="3960" w:hanging="180"/>
      </w:pPr>
    </w:lvl>
    <w:lvl w:ilvl="6" w:tplc="6CA69616">
      <w:start w:val="1"/>
      <w:numFmt w:val="decimal"/>
      <w:lvlText w:val="%7."/>
      <w:lvlJc w:val="left"/>
      <w:pPr>
        <w:ind w:left="4680" w:hanging="360"/>
      </w:pPr>
    </w:lvl>
    <w:lvl w:ilvl="7" w:tplc="33105638">
      <w:start w:val="1"/>
      <w:numFmt w:val="lowerLetter"/>
      <w:lvlText w:val="%8."/>
      <w:lvlJc w:val="left"/>
      <w:pPr>
        <w:ind w:left="5400" w:hanging="360"/>
      </w:pPr>
    </w:lvl>
    <w:lvl w:ilvl="8" w:tplc="33C0DEB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A72450B"/>
    <w:multiLevelType w:val="hybridMultilevel"/>
    <w:tmpl w:val="15024F74"/>
    <w:lvl w:ilvl="0" w:tplc="629A2EC4">
      <w:start w:val="1"/>
      <w:numFmt w:val="decimal"/>
      <w:lvlText w:val="%1."/>
      <w:lvlJc w:val="left"/>
      <w:pPr>
        <w:ind w:left="360" w:hanging="360"/>
      </w:pPr>
    </w:lvl>
    <w:lvl w:ilvl="1" w:tplc="9A80AFBE">
      <w:start w:val="1"/>
      <w:numFmt w:val="lowerLetter"/>
      <w:lvlText w:val="%2."/>
      <w:lvlJc w:val="left"/>
      <w:pPr>
        <w:ind w:left="1080" w:hanging="360"/>
      </w:pPr>
    </w:lvl>
    <w:lvl w:ilvl="2" w:tplc="BA6AE800">
      <w:start w:val="1"/>
      <w:numFmt w:val="lowerRoman"/>
      <w:lvlText w:val="%3."/>
      <w:lvlJc w:val="right"/>
      <w:pPr>
        <w:ind w:left="1800" w:hanging="180"/>
      </w:pPr>
    </w:lvl>
    <w:lvl w:ilvl="3" w:tplc="DAB00DC4">
      <w:start w:val="1"/>
      <w:numFmt w:val="decimal"/>
      <w:lvlText w:val="%4."/>
      <w:lvlJc w:val="left"/>
      <w:pPr>
        <w:ind w:left="2520" w:hanging="360"/>
      </w:pPr>
    </w:lvl>
    <w:lvl w:ilvl="4" w:tplc="59B85F02">
      <w:start w:val="1"/>
      <w:numFmt w:val="lowerLetter"/>
      <w:lvlText w:val="%5."/>
      <w:lvlJc w:val="left"/>
      <w:pPr>
        <w:ind w:left="3240" w:hanging="360"/>
      </w:pPr>
    </w:lvl>
    <w:lvl w:ilvl="5" w:tplc="503EDB68">
      <w:start w:val="1"/>
      <w:numFmt w:val="lowerRoman"/>
      <w:lvlText w:val="%6."/>
      <w:lvlJc w:val="right"/>
      <w:pPr>
        <w:ind w:left="3960" w:hanging="180"/>
      </w:pPr>
    </w:lvl>
    <w:lvl w:ilvl="6" w:tplc="AD5C4454">
      <w:start w:val="1"/>
      <w:numFmt w:val="decimal"/>
      <w:lvlText w:val="%7."/>
      <w:lvlJc w:val="left"/>
      <w:pPr>
        <w:ind w:left="4680" w:hanging="360"/>
      </w:pPr>
    </w:lvl>
    <w:lvl w:ilvl="7" w:tplc="C23C2ABE">
      <w:start w:val="1"/>
      <w:numFmt w:val="lowerLetter"/>
      <w:lvlText w:val="%8."/>
      <w:lvlJc w:val="left"/>
      <w:pPr>
        <w:ind w:left="5400" w:hanging="360"/>
      </w:pPr>
    </w:lvl>
    <w:lvl w:ilvl="8" w:tplc="07BC3634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A76756"/>
    <w:multiLevelType w:val="hybridMultilevel"/>
    <w:tmpl w:val="252448D4"/>
    <w:lvl w:ilvl="0" w:tplc="9088225E">
      <w:start w:val="1"/>
      <w:numFmt w:val="decimal"/>
      <w:lvlText w:val="%1."/>
      <w:lvlJc w:val="left"/>
      <w:pPr>
        <w:ind w:left="720" w:hanging="360"/>
      </w:pPr>
    </w:lvl>
    <w:lvl w:ilvl="1" w:tplc="E72E52CA">
      <w:start w:val="1"/>
      <w:numFmt w:val="lowerLetter"/>
      <w:lvlText w:val="%2."/>
      <w:lvlJc w:val="left"/>
      <w:pPr>
        <w:ind w:left="1440" w:hanging="360"/>
      </w:pPr>
    </w:lvl>
    <w:lvl w:ilvl="2" w:tplc="A612A686">
      <w:start w:val="1"/>
      <w:numFmt w:val="lowerRoman"/>
      <w:lvlText w:val="%3."/>
      <w:lvlJc w:val="right"/>
      <w:pPr>
        <w:ind w:left="2160" w:hanging="180"/>
      </w:pPr>
    </w:lvl>
    <w:lvl w:ilvl="3" w:tplc="0190596A">
      <w:start w:val="1"/>
      <w:numFmt w:val="decimal"/>
      <w:lvlText w:val="%4."/>
      <w:lvlJc w:val="left"/>
      <w:pPr>
        <w:ind w:left="2880" w:hanging="360"/>
      </w:pPr>
    </w:lvl>
    <w:lvl w:ilvl="4" w:tplc="B5A2774E">
      <w:start w:val="1"/>
      <w:numFmt w:val="lowerLetter"/>
      <w:lvlText w:val="%5."/>
      <w:lvlJc w:val="left"/>
      <w:pPr>
        <w:ind w:left="3600" w:hanging="360"/>
      </w:pPr>
    </w:lvl>
    <w:lvl w:ilvl="5" w:tplc="54968A5A">
      <w:start w:val="1"/>
      <w:numFmt w:val="lowerRoman"/>
      <w:lvlText w:val="%6."/>
      <w:lvlJc w:val="right"/>
      <w:pPr>
        <w:ind w:left="4320" w:hanging="180"/>
      </w:pPr>
    </w:lvl>
    <w:lvl w:ilvl="6" w:tplc="322E9268">
      <w:start w:val="1"/>
      <w:numFmt w:val="decimal"/>
      <w:lvlText w:val="%7."/>
      <w:lvlJc w:val="left"/>
      <w:pPr>
        <w:ind w:left="5040" w:hanging="360"/>
      </w:pPr>
    </w:lvl>
    <w:lvl w:ilvl="7" w:tplc="42D6946A">
      <w:start w:val="1"/>
      <w:numFmt w:val="lowerLetter"/>
      <w:lvlText w:val="%8."/>
      <w:lvlJc w:val="left"/>
      <w:pPr>
        <w:ind w:left="5760" w:hanging="360"/>
      </w:pPr>
    </w:lvl>
    <w:lvl w:ilvl="8" w:tplc="34CE38F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1180D"/>
    <w:multiLevelType w:val="multilevel"/>
    <w:tmpl w:val="D1809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28">
    <w:nsid w:val="50EF1E34"/>
    <w:multiLevelType w:val="hybridMultilevel"/>
    <w:tmpl w:val="2734814C"/>
    <w:lvl w:ilvl="0" w:tplc="C2E8B740">
      <w:start w:val="1"/>
      <w:numFmt w:val="decimal"/>
      <w:lvlText w:val="%1."/>
      <w:lvlJc w:val="left"/>
      <w:pPr>
        <w:ind w:left="720" w:hanging="360"/>
      </w:pPr>
    </w:lvl>
    <w:lvl w:ilvl="1" w:tplc="B7B66598">
      <w:start w:val="1"/>
      <w:numFmt w:val="lowerLetter"/>
      <w:lvlText w:val="%2."/>
      <w:lvlJc w:val="left"/>
      <w:pPr>
        <w:ind w:left="1440" w:hanging="360"/>
      </w:pPr>
    </w:lvl>
    <w:lvl w:ilvl="2" w:tplc="FE4C6BDC">
      <w:start w:val="1"/>
      <w:numFmt w:val="lowerRoman"/>
      <w:lvlText w:val="%3."/>
      <w:lvlJc w:val="right"/>
      <w:pPr>
        <w:ind w:left="2160" w:hanging="180"/>
      </w:pPr>
    </w:lvl>
    <w:lvl w:ilvl="3" w:tplc="2F3ED3F4">
      <w:start w:val="1"/>
      <w:numFmt w:val="decimal"/>
      <w:lvlText w:val="%4."/>
      <w:lvlJc w:val="left"/>
      <w:pPr>
        <w:ind w:left="2880" w:hanging="360"/>
      </w:pPr>
    </w:lvl>
    <w:lvl w:ilvl="4" w:tplc="F84C39EC">
      <w:start w:val="1"/>
      <w:numFmt w:val="lowerLetter"/>
      <w:lvlText w:val="%5."/>
      <w:lvlJc w:val="left"/>
      <w:pPr>
        <w:ind w:left="3600" w:hanging="360"/>
      </w:pPr>
    </w:lvl>
    <w:lvl w:ilvl="5" w:tplc="5DAE7550">
      <w:start w:val="1"/>
      <w:numFmt w:val="lowerRoman"/>
      <w:lvlText w:val="%6."/>
      <w:lvlJc w:val="right"/>
      <w:pPr>
        <w:ind w:left="4320" w:hanging="180"/>
      </w:pPr>
    </w:lvl>
    <w:lvl w:ilvl="6" w:tplc="21E25A9E">
      <w:start w:val="1"/>
      <w:numFmt w:val="decimal"/>
      <w:lvlText w:val="%7."/>
      <w:lvlJc w:val="left"/>
      <w:pPr>
        <w:ind w:left="5040" w:hanging="360"/>
      </w:pPr>
    </w:lvl>
    <w:lvl w:ilvl="7" w:tplc="D5689626">
      <w:start w:val="1"/>
      <w:numFmt w:val="lowerLetter"/>
      <w:lvlText w:val="%8."/>
      <w:lvlJc w:val="left"/>
      <w:pPr>
        <w:ind w:left="5760" w:hanging="360"/>
      </w:pPr>
    </w:lvl>
    <w:lvl w:ilvl="8" w:tplc="BA8864D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62A3E"/>
    <w:multiLevelType w:val="hybridMultilevel"/>
    <w:tmpl w:val="678C0162"/>
    <w:lvl w:ilvl="0" w:tplc="5980E3FA">
      <w:start w:val="1"/>
      <w:numFmt w:val="decimal"/>
      <w:lvlText w:val="%1."/>
      <w:lvlJc w:val="left"/>
      <w:pPr>
        <w:ind w:left="720" w:hanging="360"/>
      </w:pPr>
    </w:lvl>
    <w:lvl w:ilvl="1" w:tplc="9F52AF4E">
      <w:start w:val="1"/>
      <w:numFmt w:val="lowerLetter"/>
      <w:lvlText w:val="%2."/>
      <w:lvlJc w:val="left"/>
      <w:pPr>
        <w:ind w:left="1440" w:hanging="360"/>
      </w:pPr>
    </w:lvl>
    <w:lvl w:ilvl="2" w:tplc="F282FB64">
      <w:start w:val="1"/>
      <w:numFmt w:val="lowerRoman"/>
      <w:lvlText w:val="%3."/>
      <w:lvlJc w:val="right"/>
      <w:pPr>
        <w:ind w:left="2160" w:hanging="180"/>
      </w:pPr>
    </w:lvl>
    <w:lvl w:ilvl="3" w:tplc="C742C3BE">
      <w:start w:val="1"/>
      <w:numFmt w:val="decimal"/>
      <w:lvlText w:val="%4."/>
      <w:lvlJc w:val="left"/>
      <w:pPr>
        <w:ind w:left="2880" w:hanging="360"/>
      </w:pPr>
    </w:lvl>
    <w:lvl w:ilvl="4" w:tplc="DB5286A4">
      <w:start w:val="1"/>
      <w:numFmt w:val="lowerLetter"/>
      <w:lvlText w:val="%5."/>
      <w:lvlJc w:val="left"/>
      <w:pPr>
        <w:ind w:left="3600" w:hanging="360"/>
      </w:pPr>
    </w:lvl>
    <w:lvl w:ilvl="5" w:tplc="DC8EF2D2">
      <w:start w:val="1"/>
      <w:numFmt w:val="lowerRoman"/>
      <w:lvlText w:val="%6."/>
      <w:lvlJc w:val="right"/>
      <w:pPr>
        <w:ind w:left="4320" w:hanging="180"/>
      </w:pPr>
    </w:lvl>
    <w:lvl w:ilvl="6" w:tplc="09A8BEBC">
      <w:start w:val="1"/>
      <w:numFmt w:val="decimal"/>
      <w:lvlText w:val="%7."/>
      <w:lvlJc w:val="left"/>
      <w:pPr>
        <w:ind w:left="5040" w:hanging="360"/>
      </w:pPr>
    </w:lvl>
    <w:lvl w:ilvl="7" w:tplc="BEAA1ECA">
      <w:start w:val="1"/>
      <w:numFmt w:val="lowerLetter"/>
      <w:lvlText w:val="%8."/>
      <w:lvlJc w:val="left"/>
      <w:pPr>
        <w:ind w:left="5760" w:hanging="360"/>
      </w:pPr>
    </w:lvl>
    <w:lvl w:ilvl="8" w:tplc="8304A14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836B1F"/>
    <w:multiLevelType w:val="multilevel"/>
    <w:tmpl w:val="98300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4C1258F"/>
    <w:multiLevelType w:val="hybridMultilevel"/>
    <w:tmpl w:val="5C88474E"/>
    <w:lvl w:ilvl="0" w:tplc="C26C3D30">
      <w:start w:val="1"/>
      <w:numFmt w:val="decimal"/>
      <w:lvlText w:val="%1."/>
      <w:lvlJc w:val="left"/>
      <w:pPr>
        <w:ind w:left="360" w:hanging="360"/>
      </w:pPr>
    </w:lvl>
    <w:lvl w:ilvl="1" w:tplc="CAD273BC">
      <w:start w:val="1"/>
      <w:numFmt w:val="lowerLetter"/>
      <w:lvlText w:val="%2."/>
      <w:lvlJc w:val="left"/>
      <w:pPr>
        <w:ind w:left="1080" w:hanging="360"/>
      </w:pPr>
    </w:lvl>
    <w:lvl w:ilvl="2" w:tplc="7280352A">
      <w:start w:val="1"/>
      <w:numFmt w:val="lowerRoman"/>
      <w:lvlText w:val="%3."/>
      <w:lvlJc w:val="right"/>
      <w:pPr>
        <w:ind w:left="1800" w:hanging="180"/>
      </w:pPr>
    </w:lvl>
    <w:lvl w:ilvl="3" w:tplc="E26244D0">
      <w:start w:val="1"/>
      <w:numFmt w:val="decimal"/>
      <w:lvlText w:val="%4."/>
      <w:lvlJc w:val="left"/>
      <w:pPr>
        <w:ind w:left="2520" w:hanging="360"/>
      </w:pPr>
    </w:lvl>
    <w:lvl w:ilvl="4" w:tplc="71FA0730">
      <w:start w:val="1"/>
      <w:numFmt w:val="lowerLetter"/>
      <w:lvlText w:val="%5."/>
      <w:lvlJc w:val="left"/>
      <w:pPr>
        <w:ind w:left="3240" w:hanging="360"/>
      </w:pPr>
    </w:lvl>
    <w:lvl w:ilvl="5" w:tplc="40545138">
      <w:start w:val="1"/>
      <w:numFmt w:val="lowerRoman"/>
      <w:lvlText w:val="%6."/>
      <w:lvlJc w:val="right"/>
      <w:pPr>
        <w:ind w:left="3960" w:hanging="180"/>
      </w:pPr>
    </w:lvl>
    <w:lvl w:ilvl="6" w:tplc="3444724A">
      <w:start w:val="1"/>
      <w:numFmt w:val="decimal"/>
      <w:lvlText w:val="%7."/>
      <w:lvlJc w:val="left"/>
      <w:pPr>
        <w:ind w:left="4680" w:hanging="360"/>
      </w:pPr>
    </w:lvl>
    <w:lvl w:ilvl="7" w:tplc="EBDE690A">
      <w:start w:val="1"/>
      <w:numFmt w:val="lowerLetter"/>
      <w:lvlText w:val="%8."/>
      <w:lvlJc w:val="left"/>
      <w:pPr>
        <w:ind w:left="5400" w:hanging="360"/>
      </w:pPr>
    </w:lvl>
    <w:lvl w:ilvl="8" w:tplc="1E064E8A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8D1DBA"/>
    <w:multiLevelType w:val="hybridMultilevel"/>
    <w:tmpl w:val="CD3E7E90"/>
    <w:lvl w:ilvl="0" w:tplc="807C88E8">
      <w:start w:val="1"/>
      <w:numFmt w:val="decimal"/>
      <w:lvlText w:val="%1."/>
      <w:lvlJc w:val="left"/>
      <w:pPr>
        <w:ind w:left="720" w:hanging="360"/>
      </w:pPr>
    </w:lvl>
    <w:lvl w:ilvl="1" w:tplc="C2B65C16">
      <w:start w:val="1"/>
      <w:numFmt w:val="lowerLetter"/>
      <w:lvlText w:val="%2."/>
      <w:lvlJc w:val="left"/>
      <w:pPr>
        <w:ind w:left="1440" w:hanging="360"/>
      </w:pPr>
    </w:lvl>
    <w:lvl w:ilvl="2" w:tplc="2B64FFEA">
      <w:start w:val="1"/>
      <w:numFmt w:val="lowerRoman"/>
      <w:lvlText w:val="%3."/>
      <w:lvlJc w:val="right"/>
      <w:pPr>
        <w:ind w:left="2160" w:hanging="180"/>
      </w:pPr>
    </w:lvl>
    <w:lvl w:ilvl="3" w:tplc="42F03FA4">
      <w:start w:val="1"/>
      <w:numFmt w:val="decimal"/>
      <w:lvlText w:val="%4."/>
      <w:lvlJc w:val="left"/>
      <w:pPr>
        <w:ind w:left="2880" w:hanging="360"/>
      </w:pPr>
    </w:lvl>
    <w:lvl w:ilvl="4" w:tplc="F946BF12">
      <w:start w:val="1"/>
      <w:numFmt w:val="lowerLetter"/>
      <w:lvlText w:val="%5."/>
      <w:lvlJc w:val="left"/>
      <w:pPr>
        <w:ind w:left="3600" w:hanging="360"/>
      </w:pPr>
    </w:lvl>
    <w:lvl w:ilvl="5" w:tplc="A72E1A36">
      <w:start w:val="1"/>
      <w:numFmt w:val="lowerRoman"/>
      <w:lvlText w:val="%6."/>
      <w:lvlJc w:val="right"/>
      <w:pPr>
        <w:ind w:left="4320" w:hanging="180"/>
      </w:pPr>
    </w:lvl>
    <w:lvl w:ilvl="6" w:tplc="E4508C6E">
      <w:start w:val="1"/>
      <w:numFmt w:val="decimal"/>
      <w:lvlText w:val="%7."/>
      <w:lvlJc w:val="left"/>
      <w:pPr>
        <w:ind w:left="5040" w:hanging="360"/>
      </w:pPr>
    </w:lvl>
    <w:lvl w:ilvl="7" w:tplc="DED40C04">
      <w:start w:val="1"/>
      <w:numFmt w:val="lowerLetter"/>
      <w:lvlText w:val="%8."/>
      <w:lvlJc w:val="left"/>
      <w:pPr>
        <w:ind w:left="5760" w:hanging="360"/>
      </w:pPr>
    </w:lvl>
    <w:lvl w:ilvl="8" w:tplc="47D4DDC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DC76B8"/>
    <w:multiLevelType w:val="multilevel"/>
    <w:tmpl w:val="D1809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4">
    <w:nsid w:val="57FC31FC"/>
    <w:multiLevelType w:val="multilevel"/>
    <w:tmpl w:val="34A4D7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223B09"/>
    <w:multiLevelType w:val="hybridMultilevel"/>
    <w:tmpl w:val="00000000"/>
    <w:lvl w:ilvl="0" w:tplc="797E6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20C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3E09C8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 w:tplc="99749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5841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0C2C52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 w:tplc="A92A2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AB1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62EAF2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864D3A"/>
    <w:multiLevelType w:val="hybridMultilevel"/>
    <w:tmpl w:val="9AC04100"/>
    <w:lvl w:ilvl="0" w:tplc="2BBE9C18">
      <w:start w:val="1"/>
      <w:numFmt w:val="decimal"/>
      <w:lvlText w:val="%1."/>
      <w:lvlJc w:val="left"/>
      <w:pPr>
        <w:ind w:left="720" w:hanging="360"/>
      </w:pPr>
    </w:lvl>
    <w:lvl w:ilvl="1" w:tplc="E79863A6">
      <w:start w:val="1"/>
      <w:numFmt w:val="lowerLetter"/>
      <w:lvlText w:val="%2."/>
      <w:lvlJc w:val="left"/>
      <w:pPr>
        <w:ind w:left="1440" w:hanging="360"/>
      </w:pPr>
    </w:lvl>
    <w:lvl w:ilvl="2" w:tplc="4B36EF5E">
      <w:start w:val="1"/>
      <w:numFmt w:val="lowerRoman"/>
      <w:lvlText w:val="%3."/>
      <w:lvlJc w:val="right"/>
      <w:pPr>
        <w:ind w:left="2160" w:hanging="180"/>
      </w:pPr>
    </w:lvl>
    <w:lvl w:ilvl="3" w:tplc="95C06422">
      <w:start w:val="1"/>
      <w:numFmt w:val="decimal"/>
      <w:lvlText w:val="%4."/>
      <w:lvlJc w:val="left"/>
      <w:pPr>
        <w:ind w:left="2880" w:hanging="360"/>
      </w:pPr>
    </w:lvl>
    <w:lvl w:ilvl="4" w:tplc="0AFCEAAA">
      <w:start w:val="1"/>
      <w:numFmt w:val="lowerLetter"/>
      <w:lvlText w:val="%5."/>
      <w:lvlJc w:val="left"/>
      <w:pPr>
        <w:ind w:left="3600" w:hanging="360"/>
      </w:pPr>
    </w:lvl>
    <w:lvl w:ilvl="5" w:tplc="1CB84112">
      <w:start w:val="1"/>
      <w:numFmt w:val="lowerRoman"/>
      <w:lvlText w:val="%6."/>
      <w:lvlJc w:val="right"/>
      <w:pPr>
        <w:ind w:left="4320" w:hanging="180"/>
      </w:pPr>
    </w:lvl>
    <w:lvl w:ilvl="6" w:tplc="C7C42F16">
      <w:start w:val="1"/>
      <w:numFmt w:val="decimal"/>
      <w:lvlText w:val="%7."/>
      <w:lvlJc w:val="left"/>
      <w:pPr>
        <w:ind w:left="5040" w:hanging="360"/>
      </w:pPr>
    </w:lvl>
    <w:lvl w:ilvl="7" w:tplc="C648537C">
      <w:start w:val="1"/>
      <w:numFmt w:val="lowerLetter"/>
      <w:lvlText w:val="%8."/>
      <w:lvlJc w:val="left"/>
      <w:pPr>
        <w:ind w:left="5760" w:hanging="360"/>
      </w:pPr>
    </w:lvl>
    <w:lvl w:ilvl="8" w:tplc="32E86C16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9535B4"/>
    <w:multiLevelType w:val="hybridMultilevel"/>
    <w:tmpl w:val="00000000"/>
    <w:lvl w:ilvl="0" w:tplc="E0D85186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382AD98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0D7EF4DC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5DFACE88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C2E916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BE8D3FC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EA0A0BAC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CC47890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A470EFF4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38">
    <w:nsid w:val="66D659E2"/>
    <w:multiLevelType w:val="hybridMultilevel"/>
    <w:tmpl w:val="00000000"/>
    <w:lvl w:ilvl="0" w:tplc="4BA68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E67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3440E8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 w:tplc="71FEAC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CF4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54858C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 w:tplc="EEC6AC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DE19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D42D3A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6760E7"/>
    <w:multiLevelType w:val="hybridMultilevel"/>
    <w:tmpl w:val="710437A6"/>
    <w:lvl w:ilvl="0" w:tplc="1062CBEC">
      <w:start w:val="1"/>
      <w:numFmt w:val="decimal"/>
      <w:lvlText w:val="%1."/>
      <w:lvlJc w:val="left"/>
      <w:pPr>
        <w:ind w:left="360" w:hanging="360"/>
      </w:pPr>
    </w:lvl>
    <w:lvl w:ilvl="1" w:tplc="95C2A33E">
      <w:start w:val="1"/>
      <w:numFmt w:val="upperLetter"/>
      <w:lvlText w:val="%2."/>
      <w:lvlJc w:val="left"/>
      <w:pPr>
        <w:ind w:left="1080" w:hanging="360"/>
      </w:pPr>
    </w:lvl>
    <w:lvl w:ilvl="2" w:tplc="FFB695B8">
      <w:start w:val="1"/>
      <w:numFmt w:val="lowerRoman"/>
      <w:lvlText w:val="%3."/>
      <w:lvlJc w:val="right"/>
      <w:pPr>
        <w:ind w:left="1800" w:hanging="180"/>
      </w:pPr>
    </w:lvl>
    <w:lvl w:ilvl="3" w:tplc="58484D52">
      <w:start w:val="1"/>
      <w:numFmt w:val="decimal"/>
      <w:lvlText w:val="%4."/>
      <w:lvlJc w:val="left"/>
      <w:pPr>
        <w:ind w:left="2520" w:hanging="360"/>
      </w:pPr>
    </w:lvl>
    <w:lvl w:ilvl="4" w:tplc="9CC0E4C4">
      <w:start w:val="1"/>
      <w:numFmt w:val="lowerLetter"/>
      <w:lvlText w:val="%5."/>
      <w:lvlJc w:val="left"/>
      <w:pPr>
        <w:ind w:left="3240" w:hanging="360"/>
      </w:pPr>
    </w:lvl>
    <w:lvl w:ilvl="5" w:tplc="E9B8E20E">
      <w:start w:val="1"/>
      <w:numFmt w:val="lowerRoman"/>
      <w:lvlText w:val="%6."/>
      <w:lvlJc w:val="right"/>
      <w:pPr>
        <w:ind w:left="3960" w:hanging="180"/>
      </w:pPr>
    </w:lvl>
    <w:lvl w:ilvl="6" w:tplc="CE26389E">
      <w:start w:val="1"/>
      <w:numFmt w:val="decimal"/>
      <w:lvlText w:val="%7."/>
      <w:lvlJc w:val="left"/>
      <w:pPr>
        <w:ind w:left="4680" w:hanging="360"/>
      </w:pPr>
    </w:lvl>
    <w:lvl w:ilvl="7" w:tplc="53AEB252">
      <w:start w:val="1"/>
      <w:numFmt w:val="lowerLetter"/>
      <w:lvlText w:val="%8."/>
      <w:lvlJc w:val="left"/>
      <w:pPr>
        <w:ind w:left="5400" w:hanging="360"/>
      </w:pPr>
    </w:lvl>
    <w:lvl w:ilvl="8" w:tplc="671057A4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D75711C"/>
    <w:multiLevelType w:val="hybridMultilevel"/>
    <w:tmpl w:val="00000000"/>
    <w:lvl w:ilvl="0" w:tplc="66704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E6E4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F6D4E8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 w:tplc="4C362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08D08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 w:tplc="F83A68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506B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45E0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EE7ABB"/>
    <w:multiLevelType w:val="hybridMultilevel"/>
    <w:tmpl w:val="4536A08A"/>
    <w:lvl w:ilvl="0" w:tplc="C7DCC47C">
      <w:start w:val="1"/>
      <w:numFmt w:val="decimal"/>
      <w:lvlText w:val="%1."/>
      <w:lvlJc w:val="left"/>
      <w:pPr>
        <w:ind w:left="720" w:hanging="360"/>
      </w:pPr>
    </w:lvl>
    <w:lvl w:ilvl="1" w:tplc="43C446DE">
      <w:start w:val="1"/>
      <w:numFmt w:val="upperLetter"/>
      <w:lvlText w:val="%2."/>
      <w:lvlJc w:val="left"/>
      <w:pPr>
        <w:ind w:left="1440" w:hanging="360"/>
      </w:pPr>
    </w:lvl>
    <w:lvl w:ilvl="2" w:tplc="FE8274CE">
      <w:start w:val="1"/>
      <w:numFmt w:val="lowerRoman"/>
      <w:lvlText w:val="%3."/>
      <w:lvlJc w:val="right"/>
      <w:pPr>
        <w:ind w:left="2160" w:hanging="180"/>
      </w:pPr>
    </w:lvl>
    <w:lvl w:ilvl="3" w:tplc="73DE9458">
      <w:start w:val="1"/>
      <w:numFmt w:val="decimal"/>
      <w:lvlText w:val="%4."/>
      <w:lvlJc w:val="left"/>
      <w:pPr>
        <w:ind w:left="2880" w:hanging="360"/>
      </w:pPr>
    </w:lvl>
    <w:lvl w:ilvl="4" w:tplc="7C52BEE8">
      <w:start w:val="1"/>
      <w:numFmt w:val="lowerLetter"/>
      <w:lvlText w:val="%5."/>
      <w:lvlJc w:val="left"/>
      <w:pPr>
        <w:ind w:left="3600" w:hanging="360"/>
      </w:pPr>
    </w:lvl>
    <w:lvl w:ilvl="5" w:tplc="6E94BA7C">
      <w:start w:val="1"/>
      <w:numFmt w:val="lowerRoman"/>
      <w:lvlText w:val="%6."/>
      <w:lvlJc w:val="right"/>
      <w:pPr>
        <w:ind w:left="4320" w:hanging="180"/>
      </w:pPr>
    </w:lvl>
    <w:lvl w:ilvl="6" w:tplc="BEFC7E72">
      <w:start w:val="1"/>
      <w:numFmt w:val="decimal"/>
      <w:lvlText w:val="%7."/>
      <w:lvlJc w:val="left"/>
      <w:pPr>
        <w:ind w:left="5040" w:hanging="360"/>
      </w:pPr>
    </w:lvl>
    <w:lvl w:ilvl="7" w:tplc="5458169A">
      <w:start w:val="1"/>
      <w:numFmt w:val="lowerLetter"/>
      <w:lvlText w:val="%8."/>
      <w:lvlJc w:val="left"/>
      <w:pPr>
        <w:ind w:left="5760" w:hanging="360"/>
      </w:pPr>
    </w:lvl>
    <w:lvl w:ilvl="8" w:tplc="90B4C6D6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0217B0"/>
    <w:multiLevelType w:val="hybridMultilevel"/>
    <w:tmpl w:val="569AD340"/>
    <w:lvl w:ilvl="0" w:tplc="E166C112">
      <w:start w:val="1"/>
      <w:numFmt w:val="decimal"/>
      <w:lvlText w:val="%1."/>
      <w:lvlJc w:val="left"/>
      <w:pPr>
        <w:ind w:left="360" w:hanging="360"/>
      </w:pPr>
    </w:lvl>
    <w:lvl w:ilvl="1" w:tplc="6E5ADA9A">
      <w:start w:val="1"/>
      <w:numFmt w:val="upperLetter"/>
      <w:lvlText w:val="%2."/>
      <w:lvlJc w:val="left"/>
      <w:pPr>
        <w:ind w:left="1080" w:hanging="360"/>
      </w:pPr>
    </w:lvl>
    <w:lvl w:ilvl="2" w:tplc="DA30F1C0">
      <w:start w:val="1"/>
      <w:numFmt w:val="lowerRoman"/>
      <w:lvlText w:val="%3."/>
      <w:lvlJc w:val="right"/>
      <w:pPr>
        <w:ind w:left="1800" w:hanging="180"/>
      </w:pPr>
    </w:lvl>
    <w:lvl w:ilvl="3" w:tplc="F31C2316">
      <w:start w:val="1"/>
      <w:numFmt w:val="decimal"/>
      <w:lvlText w:val="%4."/>
      <w:lvlJc w:val="left"/>
      <w:pPr>
        <w:ind w:left="2520" w:hanging="360"/>
      </w:pPr>
    </w:lvl>
    <w:lvl w:ilvl="4" w:tplc="724AEA86">
      <w:start w:val="1"/>
      <w:numFmt w:val="lowerLetter"/>
      <w:lvlText w:val="%5."/>
      <w:lvlJc w:val="left"/>
      <w:pPr>
        <w:ind w:left="3240" w:hanging="360"/>
      </w:pPr>
    </w:lvl>
    <w:lvl w:ilvl="5" w:tplc="BB60F036">
      <w:start w:val="1"/>
      <w:numFmt w:val="lowerRoman"/>
      <w:lvlText w:val="%6."/>
      <w:lvlJc w:val="right"/>
      <w:pPr>
        <w:ind w:left="3960" w:hanging="180"/>
      </w:pPr>
    </w:lvl>
    <w:lvl w:ilvl="6" w:tplc="0A00FCBC">
      <w:start w:val="1"/>
      <w:numFmt w:val="decimal"/>
      <w:lvlText w:val="%7."/>
      <w:lvlJc w:val="left"/>
      <w:pPr>
        <w:ind w:left="4680" w:hanging="360"/>
      </w:pPr>
    </w:lvl>
    <w:lvl w:ilvl="7" w:tplc="70303DFC">
      <w:start w:val="1"/>
      <w:numFmt w:val="lowerLetter"/>
      <w:lvlText w:val="%8."/>
      <w:lvlJc w:val="left"/>
      <w:pPr>
        <w:ind w:left="5400" w:hanging="360"/>
      </w:pPr>
    </w:lvl>
    <w:lvl w:ilvl="8" w:tplc="425C351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402339A"/>
    <w:multiLevelType w:val="hybridMultilevel"/>
    <w:tmpl w:val="D8C235D6"/>
    <w:lvl w:ilvl="0" w:tplc="3E0EED8C">
      <w:start w:val="1"/>
      <w:numFmt w:val="decimal"/>
      <w:lvlText w:val="%1."/>
      <w:lvlJc w:val="left"/>
      <w:pPr>
        <w:ind w:left="720" w:hanging="360"/>
      </w:pPr>
    </w:lvl>
    <w:lvl w:ilvl="1" w:tplc="A9A835F6">
      <w:start w:val="1"/>
      <w:numFmt w:val="lowerLetter"/>
      <w:lvlText w:val="%2."/>
      <w:lvlJc w:val="left"/>
      <w:pPr>
        <w:ind w:left="1440" w:hanging="360"/>
      </w:pPr>
    </w:lvl>
    <w:lvl w:ilvl="2" w:tplc="AEAC6F4E">
      <w:start w:val="1"/>
      <w:numFmt w:val="lowerRoman"/>
      <w:lvlText w:val="%3."/>
      <w:lvlJc w:val="right"/>
      <w:pPr>
        <w:ind w:left="2160" w:hanging="180"/>
      </w:pPr>
    </w:lvl>
    <w:lvl w:ilvl="3" w:tplc="7546744A">
      <w:start w:val="1"/>
      <w:numFmt w:val="decimal"/>
      <w:lvlText w:val="%4."/>
      <w:lvlJc w:val="left"/>
      <w:pPr>
        <w:ind w:left="2880" w:hanging="360"/>
      </w:pPr>
    </w:lvl>
    <w:lvl w:ilvl="4" w:tplc="DCCC07D0">
      <w:start w:val="1"/>
      <w:numFmt w:val="lowerLetter"/>
      <w:lvlText w:val="%5."/>
      <w:lvlJc w:val="left"/>
      <w:pPr>
        <w:ind w:left="3600" w:hanging="360"/>
      </w:pPr>
    </w:lvl>
    <w:lvl w:ilvl="5" w:tplc="0930DA3A">
      <w:start w:val="1"/>
      <w:numFmt w:val="lowerRoman"/>
      <w:lvlText w:val="%6."/>
      <w:lvlJc w:val="right"/>
      <w:pPr>
        <w:ind w:left="4320" w:hanging="180"/>
      </w:pPr>
    </w:lvl>
    <w:lvl w:ilvl="6" w:tplc="640EEABC">
      <w:start w:val="1"/>
      <w:numFmt w:val="decimal"/>
      <w:lvlText w:val="%7."/>
      <w:lvlJc w:val="left"/>
      <w:pPr>
        <w:ind w:left="5040" w:hanging="360"/>
      </w:pPr>
    </w:lvl>
    <w:lvl w:ilvl="7" w:tplc="B7E68DDE">
      <w:start w:val="1"/>
      <w:numFmt w:val="lowerLetter"/>
      <w:lvlText w:val="%8."/>
      <w:lvlJc w:val="left"/>
      <w:pPr>
        <w:ind w:left="5760" w:hanging="360"/>
      </w:pPr>
    </w:lvl>
    <w:lvl w:ilvl="8" w:tplc="EF0E6FA0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C174DC"/>
    <w:multiLevelType w:val="hybridMultilevel"/>
    <w:tmpl w:val="4E543D0A"/>
    <w:lvl w:ilvl="0" w:tplc="3BA23E0E">
      <w:start w:val="1"/>
      <w:numFmt w:val="decimal"/>
      <w:lvlText w:val="%1."/>
      <w:lvlJc w:val="left"/>
      <w:pPr>
        <w:ind w:left="360" w:hanging="360"/>
      </w:pPr>
    </w:lvl>
    <w:lvl w:ilvl="1" w:tplc="F554263A">
      <w:start w:val="1"/>
      <w:numFmt w:val="upperLetter"/>
      <w:lvlText w:val="%2."/>
      <w:lvlJc w:val="left"/>
      <w:pPr>
        <w:ind w:left="1080" w:hanging="360"/>
      </w:pPr>
    </w:lvl>
    <w:lvl w:ilvl="2" w:tplc="C854E356">
      <w:start w:val="1"/>
      <w:numFmt w:val="lowerRoman"/>
      <w:lvlText w:val="%3."/>
      <w:lvlJc w:val="right"/>
      <w:pPr>
        <w:ind w:left="1800" w:hanging="180"/>
      </w:pPr>
    </w:lvl>
    <w:lvl w:ilvl="3" w:tplc="DBA4DE08">
      <w:start w:val="1"/>
      <w:numFmt w:val="decimal"/>
      <w:lvlText w:val="%4."/>
      <w:lvlJc w:val="left"/>
      <w:pPr>
        <w:ind w:left="2520" w:hanging="360"/>
      </w:pPr>
    </w:lvl>
    <w:lvl w:ilvl="4" w:tplc="6CA2F1F0">
      <w:start w:val="1"/>
      <w:numFmt w:val="lowerLetter"/>
      <w:lvlText w:val="%5."/>
      <w:lvlJc w:val="left"/>
      <w:pPr>
        <w:ind w:left="3240" w:hanging="360"/>
      </w:pPr>
    </w:lvl>
    <w:lvl w:ilvl="5" w:tplc="40CC28FC">
      <w:start w:val="1"/>
      <w:numFmt w:val="lowerRoman"/>
      <w:lvlText w:val="%6."/>
      <w:lvlJc w:val="right"/>
      <w:pPr>
        <w:ind w:left="3960" w:hanging="180"/>
      </w:pPr>
    </w:lvl>
    <w:lvl w:ilvl="6" w:tplc="97D44E10">
      <w:start w:val="1"/>
      <w:numFmt w:val="decimal"/>
      <w:lvlText w:val="%7."/>
      <w:lvlJc w:val="left"/>
      <w:pPr>
        <w:ind w:left="4680" w:hanging="360"/>
      </w:pPr>
    </w:lvl>
    <w:lvl w:ilvl="7" w:tplc="1396B638">
      <w:start w:val="1"/>
      <w:numFmt w:val="lowerLetter"/>
      <w:lvlText w:val="%8."/>
      <w:lvlJc w:val="left"/>
      <w:pPr>
        <w:ind w:left="5400" w:hanging="360"/>
      </w:pPr>
    </w:lvl>
    <w:lvl w:ilvl="8" w:tplc="1908CDAA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DB67AF"/>
    <w:multiLevelType w:val="hybridMultilevel"/>
    <w:tmpl w:val="D0CC994C"/>
    <w:lvl w:ilvl="0" w:tplc="404AA1A0">
      <w:start w:val="1"/>
      <w:numFmt w:val="decimal"/>
      <w:lvlText w:val="%1."/>
      <w:lvlJc w:val="left"/>
      <w:pPr>
        <w:ind w:left="720" w:hanging="360"/>
      </w:pPr>
    </w:lvl>
    <w:lvl w:ilvl="1" w:tplc="F260D790">
      <w:start w:val="1"/>
      <w:numFmt w:val="lowerLetter"/>
      <w:lvlText w:val="%2."/>
      <w:lvlJc w:val="left"/>
      <w:pPr>
        <w:ind w:left="1440" w:hanging="360"/>
      </w:pPr>
    </w:lvl>
    <w:lvl w:ilvl="2" w:tplc="3F96E898">
      <w:start w:val="1"/>
      <w:numFmt w:val="lowerRoman"/>
      <w:lvlText w:val="%3."/>
      <w:lvlJc w:val="right"/>
      <w:pPr>
        <w:ind w:left="2160" w:hanging="180"/>
      </w:pPr>
    </w:lvl>
    <w:lvl w:ilvl="3" w:tplc="A636F06C">
      <w:start w:val="1"/>
      <w:numFmt w:val="decimal"/>
      <w:lvlText w:val="%4."/>
      <w:lvlJc w:val="left"/>
      <w:pPr>
        <w:ind w:left="2880" w:hanging="360"/>
      </w:pPr>
    </w:lvl>
    <w:lvl w:ilvl="4" w:tplc="E50A5FD6">
      <w:start w:val="1"/>
      <w:numFmt w:val="lowerLetter"/>
      <w:lvlText w:val="%5."/>
      <w:lvlJc w:val="left"/>
      <w:pPr>
        <w:ind w:left="3600" w:hanging="360"/>
      </w:pPr>
    </w:lvl>
    <w:lvl w:ilvl="5" w:tplc="10A62AA4">
      <w:start w:val="1"/>
      <w:numFmt w:val="lowerRoman"/>
      <w:lvlText w:val="%6."/>
      <w:lvlJc w:val="right"/>
      <w:pPr>
        <w:ind w:left="4320" w:hanging="180"/>
      </w:pPr>
    </w:lvl>
    <w:lvl w:ilvl="6" w:tplc="2370F7C8">
      <w:start w:val="1"/>
      <w:numFmt w:val="decimal"/>
      <w:lvlText w:val="%7."/>
      <w:lvlJc w:val="left"/>
      <w:pPr>
        <w:ind w:left="5040" w:hanging="360"/>
      </w:pPr>
    </w:lvl>
    <w:lvl w:ilvl="7" w:tplc="402E85DE">
      <w:start w:val="1"/>
      <w:numFmt w:val="lowerLetter"/>
      <w:lvlText w:val="%8."/>
      <w:lvlJc w:val="left"/>
      <w:pPr>
        <w:ind w:left="5760" w:hanging="360"/>
      </w:pPr>
    </w:lvl>
    <w:lvl w:ilvl="8" w:tplc="269C937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F531B0"/>
    <w:multiLevelType w:val="hybridMultilevel"/>
    <w:tmpl w:val="34A4D76A"/>
    <w:lvl w:ilvl="0" w:tplc="C4BE57EA">
      <w:start w:val="1"/>
      <w:numFmt w:val="decimal"/>
      <w:lvlText w:val="%1."/>
      <w:lvlJc w:val="left"/>
      <w:pPr>
        <w:ind w:left="360" w:hanging="360"/>
      </w:pPr>
    </w:lvl>
    <w:lvl w:ilvl="1" w:tplc="2180A73E">
      <w:start w:val="1"/>
      <w:numFmt w:val="lowerLetter"/>
      <w:lvlText w:val="%2."/>
      <w:lvlJc w:val="left"/>
      <w:pPr>
        <w:ind w:left="1080" w:hanging="360"/>
      </w:pPr>
    </w:lvl>
    <w:lvl w:ilvl="2" w:tplc="7DBAAE20">
      <w:start w:val="1"/>
      <w:numFmt w:val="lowerRoman"/>
      <w:lvlText w:val="%3."/>
      <w:lvlJc w:val="right"/>
      <w:pPr>
        <w:ind w:left="1800" w:hanging="180"/>
      </w:pPr>
    </w:lvl>
    <w:lvl w:ilvl="3" w:tplc="AF70F94C">
      <w:start w:val="1"/>
      <w:numFmt w:val="decimal"/>
      <w:lvlText w:val="%4."/>
      <w:lvlJc w:val="left"/>
      <w:pPr>
        <w:ind w:left="2520" w:hanging="360"/>
      </w:pPr>
    </w:lvl>
    <w:lvl w:ilvl="4" w:tplc="63B80232">
      <w:start w:val="1"/>
      <w:numFmt w:val="lowerLetter"/>
      <w:lvlText w:val="%5."/>
      <w:lvlJc w:val="left"/>
      <w:pPr>
        <w:ind w:left="3240" w:hanging="360"/>
      </w:pPr>
    </w:lvl>
    <w:lvl w:ilvl="5" w:tplc="99D27888">
      <w:start w:val="1"/>
      <w:numFmt w:val="lowerRoman"/>
      <w:lvlText w:val="%6."/>
      <w:lvlJc w:val="right"/>
      <w:pPr>
        <w:ind w:left="3960" w:hanging="180"/>
      </w:pPr>
    </w:lvl>
    <w:lvl w:ilvl="6" w:tplc="8550BE40">
      <w:start w:val="1"/>
      <w:numFmt w:val="decimal"/>
      <w:lvlText w:val="%7."/>
      <w:lvlJc w:val="left"/>
      <w:pPr>
        <w:ind w:left="4680" w:hanging="360"/>
      </w:pPr>
    </w:lvl>
    <w:lvl w:ilvl="7" w:tplc="428EAE3C">
      <w:start w:val="1"/>
      <w:numFmt w:val="lowerLetter"/>
      <w:lvlText w:val="%8."/>
      <w:lvlJc w:val="left"/>
      <w:pPr>
        <w:ind w:left="5400" w:hanging="360"/>
      </w:pPr>
    </w:lvl>
    <w:lvl w:ilvl="8" w:tplc="BBDC6956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3667F6"/>
    <w:multiLevelType w:val="hybridMultilevel"/>
    <w:tmpl w:val="B4A0F86C"/>
    <w:lvl w:ilvl="0" w:tplc="B832E2F0">
      <w:start w:val="1"/>
      <w:numFmt w:val="decimal"/>
      <w:lvlText w:val="%1."/>
      <w:lvlJc w:val="left"/>
      <w:pPr>
        <w:ind w:left="360" w:hanging="360"/>
      </w:pPr>
    </w:lvl>
    <w:lvl w:ilvl="1" w:tplc="D2F242EA">
      <w:start w:val="1"/>
      <w:numFmt w:val="lowerLetter"/>
      <w:lvlText w:val="%2."/>
      <w:lvlJc w:val="left"/>
      <w:pPr>
        <w:ind w:left="1080" w:hanging="360"/>
      </w:pPr>
    </w:lvl>
    <w:lvl w:ilvl="2" w:tplc="5D34FB00">
      <w:start w:val="1"/>
      <w:numFmt w:val="lowerRoman"/>
      <w:lvlText w:val="%3."/>
      <w:lvlJc w:val="right"/>
      <w:pPr>
        <w:ind w:left="1800" w:hanging="180"/>
      </w:pPr>
    </w:lvl>
    <w:lvl w:ilvl="3" w:tplc="D4CE99EC">
      <w:start w:val="1"/>
      <w:numFmt w:val="decimal"/>
      <w:lvlText w:val="%4."/>
      <w:lvlJc w:val="left"/>
      <w:pPr>
        <w:ind w:left="2520" w:hanging="360"/>
      </w:pPr>
    </w:lvl>
    <w:lvl w:ilvl="4" w:tplc="669CCE3C">
      <w:start w:val="1"/>
      <w:numFmt w:val="lowerLetter"/>
      <w:lvlText w:val="%5."/>
      <w:lvlJc w:val="left"/>
      <w:pPr>
        <w:ind w:left="3240" w:hanging="360"/>
      </w:pPr>
    </w:lvl>
    <w:lvl w:ilvl="5" w:tplc="723E1D22">
      <w:start w:val="1"/>
      <w:numFmt w:val="lowerRoman"/>
      <w:lvlText w:val="%6."/>
      <w:lvlJc w:val="right"/>
      <w:pPr>
        <w:ind w:left="3960" w:hanging="180"/>
      </w:pPr>
    </w:lvl>
    <w:lvl w:ilvl="6" w:tplc="20F6D21C">
      <w:start w:val="1"/>
      <w:numFmt w:val="decimal"/>
      <w:lvlText w:val="%7."/>
      <w:lvlJc w:val="left"/>
      <w:pPr>
        <w:ind w:left="4680" w:hanging="360"/>
      </w:pPr>
    </w:lvl>
    <w:lvl w:ilvl="7" w:tplc="3182D650">
      <w:start w:val="1"/>
      <w:numFmt w:val="lowerLetter"/>
      <w:lvlText w:val="%8."/>
      <w:lvlJc w:val="left"/>
      <w:pPr>
        <w:ind w:left="5400" w:hanging="360"/>
      </w:pPr>
    </w:lvl>
    <w:lvl w:ilvl="8" w:tplc="605035F0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C5C1DB6"/>
    <w:multiLevelType w:val="hybridMultilevel"/>
    <w:tmpl w:val="F8BE1F3C"/>
    <w:lvl w:ilvl="0" w:tplc="CAE41716">
      <w:start w:val="1"/>
      <w:numFmt w:val="decimal"/>
      <w:lvlText w:val="%1."/>
      <w:lvlJc w:val="left"/>
      <w:pPr>
        <w:ind w:left="720" w:hanging="360"/>
      </w:pPr>
    </w:lvl>
    <w:lvl w:ilvl="1" w:tplc="0868BAEE">
      <w:start w:val="1"/>
      <w:numFmt w:val="lowerLetter"/>
      <w:lvlText w:val="%2."/>
      <w:lvlJc w:val="left"/>
      <w:pPr>
        <w:ind w:left="1440" w:hanging="360"/>
      </w:pPr>
    </w:lvl>
    <w:lvl w:ilvl="2" w:tplc="E868994A">
      <w:start w:val="1"/>
      <w:numFmt w:val="lowerRoman"/>
      <w:lvlText w:val="%3."/>
      <w:lvlJc w:val="right"/>
      <w:pPr>
        <w:ind w:left="2160" w:hanging="180"/>
      </w:pPr>
    </w:lvl>
    <w:lvl w:ilvl="3" w:tplc="511AA6A0">
      <w:start w:val="1"/>
      <w:numFmt w:val="decimal"/>
      <w:lvlText w:val="%4."/>
      <w:lvlJc w:val="left"/>
      <w:pPr>
        <w:ind w:left="2880" w:hanging="360"/>
      </w:pPr>
    </w:lvl>
    <w:lvl w:ilvl="4" w:tplc="F954D258">
      <w:start w:val="1"/>
      <w:numFmt w:val="lowerLetter"/>
      <w:lvlText w:val="%5."/>
      <w:lvlJc w:val="left"/>
      <w:pPr>
        <w:ind w:left="3600" w:hanging="360"/>
      </w:pPr>
    </w:lvl>
    <w:lvl w:ilvl="5" w:tplc="0460357E">
      <w:start w:val="1"/>
      <w:numFmt w:val="lowerRoman"/>
      <w:lvlText w:val="%6."/>
      <w:lvlJc w:val="right"/>
      <w:pPr>
        <w:ind w:left="4320" w:hanging="180"/>
      </w:pPr>
    </w:lvl>
    <w:lvl w:ilvl="6" w:tplc="7E26185C">
      <w:start w:val="1"/>
      <w:numFmt w:val="decimal"/>
      <w:lvlText w:val="%7."/>
      <w:lvlJc w:val="left"/>
      <w:pPr>
        <w:ind w:left="5040" w:hanging="360"/>
      </w:pPr>
    </w:lvl>
    <w:lvl w:ilvl="7" w:tplc="D12AEAEC">
      <w:start w:val="1"/>
      <w:numFmt w:val="lowerLetter"/>
      <w:lvlText w:val="%8."/>
      <w:lvlJc w:val="left"/>
      <w:pPr>
        <w:ind w:left="5760" w:hanging="360"/>
      </w:pPr>
    </w:lvl>
    <w:lvl w:ilvl="8" w:tplc="19B8E7AA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132330"/>
    <w:multiLevelType w:val="multilevel"/>
    <w:tmpl w:val="34A4D7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8"/>
  </w:num>
  <w:num w:numId="2">
    <w:abstractNumId w:val="36"/>
  </w:num>
  <w:num w:numId="3">
    <w:abstractNumId w:val="1"/>
  </w:num>
  <w:num w:numId="4">
    <w:abstractNumId w:val="20"/>
  </w:num>
  <w:num w:numId="5">
    <w:abstractNumId w:val="21"/>
  </w:num>
  <w:num w:numId="6">
    <w:abstractNumId w:val="16"/>
  </w:num>
  <w:num w:numId="7">
    <w:abstractNumId w:val="12"/>
  </w:num>
  <w:num w:numId="8">
    <w:abstractNumId w:val="15"/>
  </w:num>
  <w:num w:numId="9">
    <w:abstractNumId w:val="14"/>
  </w:num>
  <w:num w:numId="10">
    <w:abstractNumId w:val="46"/>
  </w:num>
  <w:num w:numId="11">
    <w:abstractNumId w:val="18"/>
  </w:num>
  <w:num w:numId="12">
    <w:abstractNumId w:val="34"/>
  </w:num>
  <w:num w:numId="13">
    <w:abstractNumId w:val="49"/>
  </w:num>
  <w:num w:numId="14">
    <w:abstractNumId w:val="4"/>
  </w:num>
  <w:num w:numId="15">
    <w:abstractNumId w:val="30"/>
  </w:num>
  <w:num w:numId="16">
    <w:abstractNumId w:val="3"/>
  </w:num>
  <w:num w:numId="17">
    <w:abstractNumId w:val="43"/>
  </w:num>
  <w:num w:numId="18">
    <w:abstractNumId w:val="44"/>
  </w:num>
  <w:num w:numId="19">
    <w:abstractNumId w:val="13"/>
  </w:num>
  <w:num w:numId="20">
    <w:abstractNumId w:val="6"/>
  </w:num>
  <w:num w:numId="21">
    <w:abstractNumId w:val="11"/>
  </w:num>
  <w:num w:numId="22">
    <w:abstractNumId w:val="47"/>
  </w:num>
  <w:num w:numId="23">
    <w:abstractNumId w:val="26"/>
  </w:num>
  <w:num w:numId="24">
    <w:abstractNumId w:val="25"/>
  </w:num>
  <w:num w:numId="25">
    <w:abstractNumId w:val="28"/>
  </w:num>
  <w:num w:numId="26">
    <w:abstractNumId w:val="0"/>
  </w:num>
  <w:num w:numId="27">
    <w:abstractNumId w:val="29"/>
  </w:num>
  <w:num w:numId="28">
    <w:abstractNumId w:val="39"/>
  </w:num>
  <w:num w:numId="29">
    <w:abstractNumId w:val="45"/>
  </w:num>
  <w:num w:numId="30">
    <w:abstractNumId w:val="41"/>
  </w:num>
  <w:num w:numId="31">
    <w:abstractNumId w:val="17"/>
  </w:num>
  <w:num w:numId="32">
    <w:abstractNumId w:val="42"/>
  </w:num>
  <w:num w:numId="33">
    <w:abstractNumId w:val="9"/>
  </w:num>
  <w:num w:numId="34">
    <w:abstractNumId w:val="24"/>
  </w:num>
  <w:num w:numId="35">
    <w:abstractNumId w:val="23"/>
  </w:num>
  <w:num w:numId="36">
    <w:abstractNumId w:val="31"/>
  </w:num>
  <w:num w:numId="37">
    <w:abstractNumId w:val="5"/>
  </w:num>
  <w:num w:numId="38">
    <w:abstractNumId w:val="10"/>
  </w:num>
  <w:num w:numId="39">
    <w:abstractNumId w:val="32"/>
  </w:num>
  <w:num w:numId="40">
    <w:abstractNumId w:val="27"/>
  </w:num>
  <w:num w:numId="41">
    <w:abstractNumId w:val="7"/>
  </w:num>
  <w:num w:numId="42">
    <w:abstractNumId w:val="22"/>
  </w:num>
  <w:num w:numId="43">
    <w:abstractNumId w:val="33"/>
  </w:num>
  <w:num w:numId="44">
    <w:abstractNumId w:val="8"/>
  </w:num>
  <w:num w:numId="45">
    <w:abstractNumId w:val="40"/>
  </w:num>
  <w:num w:numId="46">
    <w:abstractNumId w:val="38"/>
  </w:num>
  <w:num w:numId="47">
    <w:abstractNumId w:val="19"/>
  </w:num>
  <w:num w:numId="48">
    <w:abstractNumId w:val="2"/>
  </w:num>
  <w:num w:numId="49">
    <w:abstractNumId w:val="35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F77EB"/>
    <w:rsid w:val="0001466D"/>
    <w:rsid w:val="00017D34"/>
    <w:rsid w:val="0003018D"/>
    <w:rsid w:val="00065B21"/>
    <w:rsid w:val="00095FF8"/>
    <w:rsid w:val="000E6F47"/>
    <w:rsid w:val="000F03AE"/>
    <w:rsid w:val="000F2D5B"/>
    <w:rsid w:val="0011352A"/>
    <w:rsid w:val="0016043C"/>
    <w:rsid w:val="0018169B"/>
    <w:rsid w:val="00184B65"/>
    <w:rsid w:val="00197F42"/>
    <w:rsid w:val="001C2708"/>
    <w:rsid w:val="001D050D"/>
    <w:rsid w:val="001E18EF"/>
    <w:rsid w:val="00212735"/>
    <w:rsid w:val="00245A47"/>
    <w:rsid w:val="002655EE"/>
    <w:rsid w:val="0027064C"/>
    <w:rsid w:val="002803B6"/>
    <w:rsid w:val="002C5A62"/>
    <w:rsid w:val="002E202E"/>
    <w:rsid w:val="00335D29"/>
    <w:rsid w:val="00351CE3"/>
    <w:rsid w:val="00352FF9"/>
    <w:rsid w:val="00451B49"/>
    <w:rsid w:val="0045327E"/>
    <w:rsid w:val="004621E6"/>
    <w:rsid w:val="004B7520"/>
    <w:rsid w:val="005A6D18"/>
    <w:rsid w:val="005D4BD1"/>
    <w:rsid w:val="005E4F1C"/>
    <w:rsid w:val="005E791A"/>
    <w:rsid w:val="005F32AB"/>
    <w:rsid w:val="00615383"/>
    <w:rsid w:val="00640C4B"/>
    <w:rsid w:val="006B3367"/>
    <w:rsid w:val="006B3DE9"/>
    <w:rsid w:val="007251A8"/>
    <w:rsid w:val="00743198"/>
    <w:rsid w:val="00745E9A"/>
    <w:rsid w:val="00773F84"/>
    <w:rsid w:val="007972C7"/>
    <w:rsid w:val="007D2499"/>
    <w:rsid w:val="0089107F"/>
    <w:rsid w:val="008B2155"/>
    <w:rsid w:val="008B70B2"/>
    <w:rsid w:val="008C3EDC"/>
    <w:rsid w:val="008F61CE"/>
    <w:rsid w:val="00911701"/>
    <w:rsid w:val="00986FB0"/>
    <w:rsid w:val="009D155D"/>
    <w:rsid w:val="00A04B6D"/>
    <w:rsid w:val="00A85F95"/>
    <w:rsid w:val="00AA4B7F"/>
    <w:rsid w:val="00AC7544"/>
    <w:rsid w:val="00AF0019"/>
    <w:rsid w:val="00AF22AB"/>
    <w:rsid w:val="00B017B8"/>
    <w:rsid w:val="00B35BA9"/>
    <w:rsid w:val="00B45065"/>
    <w:rsid w:val="00B7330F"/>
    <w:rsid w:val="00BC6C62"/>
    <w:rsid w:val="00C033EC"/>
    <w:rsid w:val="00C10B83"/>
    <w:rsid w:val="00C70922"/>
    <w:rsid w:val="00CD7BD2"/>
    <w:rsid w:val="00D054FB"/>
    <w:rsid w:val="00D118AB"/>
    <w:rsid w:val="00D338B0"/>
    <w:rsid w:val="00D57E3C"/>
    <w:rsid w:val="00D7044B"/>
    <w:rsid w:val="00D720ED"/>
    <w:rsid w:val="00D750B4"/>
    <w:rsid w:val="00D81C00"/>
    <w:rsid w:val="00D82F39"/>
    <w:rsid w:val="00DA0F78"/>
    <w:rsid w:val="00DD30F5"/>
    <w:rsid w:val="00DF4B35"/>
    <w:rsid w:val="00DF77EB"/>
    <w:rsid w:val="00E00F1A"/>
    <w:rsid w:val="00E03F3F"/>
    <w:rsid w:val="00E53091"/>
    <w:rsid w:val="00E675CA"/>
    <w:rsid w:val="00ED2F12"/>
    <w:rsid w:val="00EE2A14"/>
    <w:rsid w:val="00F519E0"/>
    <w:rsid w:val="00F55769"/>
    <w:rsid w:val="00F6695E"/>
    <w:rsid w:val="00F71DBB"/>
    <w:rsid w:val="00F9726B"/>
    <w:rsid w:val="00FE37F4"/>
    <w:rsid w:val="00FF3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E9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54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7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05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054F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F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F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F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54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7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05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054F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F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F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F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47E96-BAF2-44D6-AA05-ED05FBF3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Kerry Marshall</cp:lastModifiedBy>
  <cp:revision>3</cp:revision>
  <cp:lastPrinted>2012-02-23T21:46:00Z</cp:lastPrinted>
  <dcterms:created xsi:type="dcterms:W3CDTF">2012-08-06T00:33:00Z</dcterms:created>
  <dcterms:modified xsi:type="dcterms:W3CDTF">2012-08-06T00:34:00Z</dcterms:modified>
</cp:coreProperties>
</file>